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C82C6" w14:textId="77777777" w:rsidR="002C5A1D" w:rsidRDefault="002C5A1D" w:rsidP="00EE54EE">
      <w:pPr>
        <w:widowControl w:val="0"/>
        <w:ind w:right="-7" w:firstLine="567"/>
        <w:jc w:val="right"/>
        <w:rPr>
          <w:rFonts w:ascii="GHEA Grapalat" w:hAnsi="GHEA Grapalat" w:cs="Sylfaen"/>
          <w:i/>
          <w:u w:val="single"/>
        </w:rPr>
      </w:pPr>
    </w:p>
    <w:p w14:paraId="0C1A8E95" w14:textId="77777777" w:rsidR="00662773" w:rsidRPr="002C5A1D" w:rsidRDefault="00662773" w:rsidP="00EE54EE">
      <w:pPr>
        <w:widowControl w:val="0"/>
        <w:ind w:right="-7" w:firstLine="567"/>
        <w:jc w:val="right"/>
        <w:rPr>
          <w:rFonts w:ascii="GHEA Grapalat" w:hAnsi="GHEA Grapalat" w:cs="Sylfaen"/>
          <w:i/>
          <w:u w:val="single"/>
        </w:rPr>
      </w:pPr>
    </w:p>
    <w:p w14:paraId="5781A8C4" w14:textId="77777777" w:rsidR="00DC0119" w:rsidRPr="009044F1" w:rsidRDefault="00DC0119" w:rsidP="00EE54E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0A7F83A" w14:textId="40FD1B24" w:rsidR="005957E6" w:rsidRPr="00BA7128" w:rsidRDefault="005957E6" w:rsidP="005957E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9321B">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243441F1" w14:textId="13564BD5" w:rsidR="00DC0119" w:rsidRPr="00BA7128" w:rsidRDefault="00DC0119" w:rsidP="00EE54EE">
      <w:pPr>
        <w:pStyle w:val="BodyTextIndent"/>
        <w:widowControl w:val="0"/>
        <w:spacing w:line="240" w:lineRule="auto"/>
        <w:ind w:firstLine="0"/>
        <w:jc w:val="center"/>
        <w:rPr>
          <w:rFonts w:ascii="GHEA Grapalat" w:hAnsi="GHEA Grapalat"/>
          <w:i w:val="0"/>
          <w:sz w:val="24"/>
          <w:szCs w:val="24"/>
        </w:rPr>
      </w:pPr>
      <w:r>
        <w:rPr>
          <w:rStyle w:val="FootnoteReference"/>
          <w:rFonts w:ascii="GHEA Grapalat" w:hAnsi="GHEA Grapalat"/>
          <w:i w:val="0"/>
          <w:sz w:val="24"/>
          <w:szCs w:val="24"/>
        </w:rPr>
        <w:footnoteReference w:customMarkFollows="1" w:id="2"/>
        <w:t>*</w:t>
      </w:r>
    </w:p>
    <w:p w14:paraId="4062B433" w14:textId="485B7B98" w:rsidR="00DC0119" w:rsidRPr="0009321B" w:rsidRDefault="00DC0119" w:rsidP="00EE54EE">
      <w:pPr>
        <w:pStyle w:val="BodyTextIndent"/>
        <w:widowControl w:val="0"/>
        <w:spacing w:line="240" w:lineRule="auto"/>
        <w:ind w:firstLine="0"/>
        <w:jc w:val="center"/>
        <w:rPr>
          <w:rFonts w:ascii="GHEA Grapalat" w:hAnsi="GHEA Grapalat"/>
          <w:i w:val="0"/>
          <w:iCs/>
          <w:color w:val="FF0000"/>
          <w:sz w:val="24"/>
          <w:szCs w:val="24"/>
        </w:rPr>
      </w:pPr>
      <w:r w:rsidRPr="0009321B">
        <w:rPr>
          <w:rFonts w:ascii="GHEA Grapalat" w:hAnsi="GHEA Grapalat"/>
          <w:i w:val="0"/>
          <w:iCs/>
          <w:sz w:val="24"/>
          <w:szCs w:val="24"/>
        </w:rPr>
        <w:t>Настоящий текст объявления утвержден Решением Оценочной Комиссии от "</w:t>
      </w:r>
      <w:r w:rsidR="008E2B37" w:rsidRPr="008E2B37">
        <w:rPr>
          <w:rFonts w:ascii="GHEA Grapalat" w:hAnsi="GHEA Grapalat"/>
          <w:i w:val="0"/>
          <w:iCs/>
          <w:sz w:val="24"/>
          <w:szCs w:val="24"/>
        </w:rPr>
        <w:t>06</w:t>
      </w:r>
      <w:r w:rsidRPr="0009321B">
        <w:rPr>
          <w:rFonts w:ascii="GHEA Grapalat" w:hAnsi="GHEA Grapalat"/>
          <w:i w:val="0"/>
          <w:iCs/>
          <w:sz w:val="24"/>
          <w:szCs w:val="24"/>
        </w:rPr>
        <w:t>" "</w:t>
      </w:r>
      <w:r w:rsidR="004C4496">
        <w:rPr>
          <w:rFonts w:ascii="GHEA Grapalat" w:hAnsi="GHEA Grapalat"/>
          <w:i w:val="0"/>
          <w:iCs/>
          <w:sz w:val="24"/>
          <w:szCs w:val="24"/>
          <w:lang w:val="hy-AM"/>
        </w:rPr>
        <w:t>02</w:t>
      </w:r>
      <w:r w:rsidRPr="0009321B">
        <w:rPr>
          <w:rFonts w:ascii="GHEA Grapalat" w:hAnsi="GHEA Grapalat"/>
          <w:i w:val="0"/>
          <w:iCs/>
          <w:sz w:val="24"/>
          <w:szCs w:val="24"/>
        </w:rPr>
        <w:t>" 202</w:t>
      </w:r>
      <w:r w:rsidR="004C4496">
        <w:rPr>
          <w:rFonts w:ascii="GHEA Grapalat" w:hAnsi="GHEA Grapalat"/>
          <w:i w:val="0"/>
          <w:iCs/>
          <w:sz w:val="24"/>
          <w:szCs w:val="24"/>
          <w:lang w:val="hy-AM"/>
        </w:rPr>
        <w:t>6</w:t>
      </w:r>
      <w:r w:rsidRPr="0009321B">
        <w:rPr>
          <w:rFonts w:ascii="GHEA Grapalat" w:hAnsi="GHEA Grapalat"/>
          <w:i w:val="0"/>
          <w:iCs/>
          <w:sz w:val="24"/>
          <w:szCs w:val="24"/>
        </w:rPr>
        <w:t xml:space="preserve"> года "2" </w:t>
      </w:r>
    </w:p>
    <w:p w14:paraId="25A7DB40" w14:textId="52B72A6E" w:rsidR="00DC0119" w:rsidRDefault="00DC0119" w:rsidP="00EE54EE">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09321B">
        <w:rPr>
          <w:rFonts w:ascii="GHEA Grapalat" w:hAnsi="GHEA Grapalat"/>
          <w:i w:val="0"/>
          <w:sz w:val="24"/>
          <w:szCs w:val="24"/>
        </w:rPr>
        <w:t>EQ-GHTsDzB-</w:t>
      </w:r>
      <w:r w:rsidR="00232E53">
        <w:rPr>
          <w:rFonts w:ascii="GHEA Grapalat" w:hAnsi="GHEA Grapalat"/>
          <w:i w:val="0"/>
          <w:sz w:val="24"/>
          <w:szCs w:val="24"/>
        </w:rPr>
        <w:t>26/62</w:t>
      </w:r>
    </w:p>
    <w:p w14:paraId="4A9B439B" w14:textId="77777777" w:rsidR="0049229E" w:rsidRPr="0049229E" w:rsidRDefault="0049229E" w:rsidP="00EE54EE">
      <w:pPr>
        <w:pStyle w:val="BodyTextIndent"/>
        <w:widowControl w:val="0"/>
        <w:spacing w:line="240" w:lineRule="auto"/>
        <w:ind w:firstLine="0"/>
        <w:jc w:val="center"/>
        <w:rPr>
          <w:rFonts w:ascii="GHEA Grapalat" w:hAnsi="GHEA Grapalat"/>
          <w:i w:val="0"/>
          <w:sz w:val="24"/>
          <w:szCs w:val="24"/>
          <w:lang w:val="hy-AM"/>
        </w:rPr>
      </w:pPr>
    </w:p>
    <w:p w14:paraId="3392EE1B" w14:textId="55814877" w:rsidR="00DC0119" w:rsidRPr="00DC0119" w:rsidRDefault="00DC0119" w:rsidP="00B667F0">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sidR="0009321B">
        <w:rPr>
          <w:rFonts w:ascii="GHEA Grapalat" w:hAnsi="GHEA Grapalat"/>
          <w:i w:val="0"/>
          <w:sz w:val="24"/>
          <w:szCs w:val="24"/>
        </w:rPr>
        <w:t>запрос котировок</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rPr>
          <w:rFonts w:ascii="GHEA Grapalat" w:hAnsi="GHEA Grapalat"/>
          <w:i w:val="0"/>
          <w:sz w:val="24"/>
          <w:szCs w:val="24"/>
          <w:u w:val="single"/>
        </w:rPr>
        <w:fldChar w:fldCharType="end"/>
      </w:r>
      <w:r w:rsidRPr="00DC0119">
        <w:rPr>
          <w:rFonts w:ascii="GHEA Grapalat" w:hAnsi="GHEA Grapalat"/>
          <w:i w:val="0"/>
          <w:sz w:val="24"/>
          <w:szCs w:val="24"/>
        </w:rPr>
        <w:t>).</w:t>
      </w:r>
    </w:p>
    <w:p w14:paraId="26C56311" w14:textId="34181928" w:rsidR="00DC0119" w:rsidRPr="00DC0119" w:rsidRDefault="00B667F0" w:rsidP="00B667F0">
      <w:pPr>
        <w:jc w:val="both"/>
        <w:rPr>
          <w:rFonts w:ascii="GHEA Grapalat" w:hAnsi="GHEA Grapalat"/>
          <w:i/>
        </w:rPr>
      </w:pPr>
      <w:r>
        <w:rPr>
          <w:rFonts w:ascii="GHEA Grapalat" w:hAnsi="GHEA Grapalat"/>
          <w:lang w:val="hy-AM"/>
        </w:rPr>
        <w:t xml:space="preserve">       </w:t>
      </w:r>
      <w:r w:rsidR="00DC0119" w:rsidRPr="00DC0119">
        <w:rPr>
          <w:rFonts w:ascii="GHEA Grapalat" w:hAnsi="GHEA Grapalat"/>
        </w:rPr>
        <w:t>Участнику, отобранному по итогам конкурса, в установленном</w:t>
      </w:r>
      <w:r w:rsidR="00DC0119" w:rsidRPr="00B667F0">
        <w:rPr>
          <w:rFonts w:ascii="Calibri" w:hAnsi="Calibri" w:cs="Calibri"/>
        </w:rPr>
        <w:t> </w:t>
      </w:r>
      <w:r w:rsidR="00DC0119" w:rsidRPr="00DC0119">
        <w:rPr>
          <w:rFonts w:ascii="GHEA Grapalat" w:hAnsi="GHEA Grapalat"/>
        </w:rPr>
        <w:t xml:space="preserve">порядке будет предложено заключить договор </w:t>
      </w:r>
      <w:bookmarkStart w:id="0" w:name="_Hlk194311715"/>
      <w:r w:rsidR="00DC0119" w:rsidRPr="00DC0119">
        <w:rPr>
          <w:rFonts w:ascii="GHEA Grapalat" w:hAnsi="GHEA Grapalat"/>
        </w:rPr>
        <w:t xml:space="preserve">на </w:t>
      </w:r>
      <w:r w:rsidR="00D567E8" w:rsidRPr="00D567E8">
        <w:rPr>
          <w:rFonts w:ascii="GHEA Grapalat" w:hAnsi="GHEA Grapalat"/>
        </w:rPr>
        <w:t>приобретени</w:t>
      </w:r>
      <w:r w:rsidR="00EE51E4" w:rsidRPr="00B667F0">
        <w:rPr>
          <w:rFonts w:ascii="GHEA Grapalat" w:hAnsi="GHEA Grapalat"/>
        </w:rPr>
        <w:t>e</w:t>
      </w:r>
      <w:r w:rsidR="00D567E8" w:rsidRPr="00D567E8">
        <w:rPr>
          <w:rFonts w:ascii="GHEA Grapalat" w:hAnsi="GHEA Grapalat"/>
        </w:rPr>
        <w:t xml:space="preserve"> </w:t>
      </w:r>
      <w:bookmarkEnd w:id="0"/>
      <w:r w:rsidR="00D34A03">
        <w:rPr>
          <w:rFonts w:ascii="GHEA Grapalat" w:hAnsi="GHEA Grapalat"/>
        </w:rPr>
        <w:t>у</w:t>
      </w:r>
      <w:r w:rsidR="00D34A03" w:rsidRPr="00D34A03">
        <w:rPr>
          <w:rFonts w:ascii="GHEA Grapalat" w:hAnsi="GHEA Grapalat"/>
        </w:rPr>
        <w:t>слуги по измерению дворовых территорий административного района Арабкир города Еревана</w:t>
      </w:r>
      <w:r w:rsidR="007A08DD" w:rsidRPr="00DC0119">
        <w:rPr>
          <w:rFonts w:ascii="GHEA Grapalat" w:hAnsi="GHEA Grapalat"/>
        </w:rPr>
        <w:t xml:space="preserve"> </w:t>
      </w:r>
      <w:r w:rsidR="00DC0119" w:rsidRPr="00DC0119">
        <w:rPr>
          <w:rFonts w:ascii="GHEA Grapalat" w:hAnsi="GHEA Grapalat"/>
        </w:rPr>
        <w:t>(далее — договор).</w:t>
      </w:r>
    </w:p>
    <w:p w14:paraId="7D76542B" w14:textId="77777777" w:rsidR="00DC0119" w:rsidRPr="009044F1" w:rsidRDefault="00DC0119" w:rsidP="00B667F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F880363" w14:textId="77777777" w:rsidR="00DC0119" w:rsidRDefault="00DC0119" w:rsidP="00EE54E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FF6B9EA" w14:textId="77777777" w:rsidR="00DC0119" w:rsidRPr="003F762C" w:rsidRDefault="00DC0119" w:rsidP="00EE54E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74734C1" w14:textId="77777777" w:rsidR="00DC0119" w:rsidRPr="00D5443D" w:rsidRDefault="00DC0119" w:rsidP="00EE54E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1BF956D" w14:textId="36A230B3" w:rsidR="00DC0119" w:rsidRPr="00264474" w:rsidRDefault="00DC0119" w:rsidP="00EE54EE">
      <w:pPr>
        <w:pStyle w:val="BodyTextIndent"/>
        <w:widowControl w:val="0"/>
        <w:spacing w:line="240" w:lineRule="auto"/>
        <w:ind w:firstLine="567"/>
        <w:rPr>
          <w:rFonts w:ascii="GHEA Grapalat" w:hAnsi="GHEA Grapalat"/>
          <w:i w:val="0"/>
          <w:iCs/>
          <w:sz w:val="24"/>
          <w:szCs w:val="24"/>
        </w:rPr>
      </w:pPr>
      <w:r w:rsidRPr="00264474">
        <w:rPr>
          <w:rFonts w:ascii="GHEA Grapalat" w:hAnsi="GHEA Grapalat"/>
          <w:i w:val="0"/>
          <w:iCs/>
          <w:sz w:val="24"/>
          <w:szCs w:val="24"/>
        </w:rPr>
        <w:t>Заявки на настоящую процедуру необходимо подать в электронной форме, посредством системы электронных закупок Armeps (</w:t>
      </w:r>
      <w:r w:rsidRPr="00264474">
        <w:fldChar w:fldCharType="begin"/>
      </w:r>
      <w:r w:rsidRPr="00264474">
        <w:rPr>
          <w:i w:val="0"/>
          <w:iCs/>
        </w:rPr>
        <w:instrText>HYPERLINK "http://www.armeps.am/"</w:instrText>
      </w:r>
      <w:r w:rsidRPr="00264474">
        <w:fldChar w:fldCharType="separate"/>
      </w:r>
      <w:r w:rsidRPr="00264474">
        <w:rPr>
          <w:rStyle w:val="Hyperlink"/>
          <w:rFonts w:ascii="GHEA Grapalat" w:hAnsi="GHEA Grapalat"/>
          <w:i w:val="0"/>
          <w:iCs/>
          <w:sz w:val="24"/>
          <w:szCs w:val="24"/>
        </w:rPr>
        <w:t>www.armeps.am</w:t>
      </w:r>
      <w:r w:rsidRPr="00264474">
        <w:rPr>
          <w:rStyle w:val="Hyperlink"/>
          <w:rFonts w:ascii="GHEA Grapalat" w:hAnsi="GHEA Grapalat"/>
          <w:i w:val="0"/>
          <w:iCs/>
          <w:sz w:val="24"/>
          <w:szCs w:val="24"/>
        </w:rPr>
        <w:fldChar w:fldCharType="end"/>
      </w:r>
      <w:r w:rsidRPr="00264474">
        <w:rPr>
          <w:rFonts w:ascii="GHEA Grapalat" w:hAnsi="GHEA Grapalat"/>
          <w:i w:val="0"/>
          <w:iCs/>
          <w:sz w:val="24"/>
          <w:szCs w:val="24"/>
        </w:rPr>
        <w:t xml:space="preserve">), до </w:t>
      </w:r>
      <w:r w:rsidR="00282967" w:rsidRPr="00264474">
        <w:rPr>
          <w:rFonts w:ascii="GHEA Grapalat" w:hAnsi="GHEA Grapalat"/>
          <w:i w:val="0"/>
          <w:iCs/>
          <w:sz w:val="24"/>
          <w:szCs w:val="24"/>
        </w:rPr>
        <w:t>11:00</w:t>
      </w:r>
      <w:r w:rsidRPr="00264474">
        <w:rPr>
          <w:rFonts w:ascii="GHEA Grapalat" w:hAnsi="GHEA Grapalat"/>
          <w:i w:val="0"/>
          <w:iCs/>
          <w:sz w:val="24"/>
          <w:szCs w:val="24"/>
        </w:rPr>
        <w:t xml:space="preserve"> часов </w:t>
      </w:r>
      <w:r w:rsidR="008E2B37" w:rsidRPr="008E2B37">
        <w:rPr>
          <w:rFonts w:ascii="GHEA Grapalat" w:hAnsi="GHEA Grapalat"/>
          <w:i w:val="0"/>
          <w:iCs/>
          <w:sz w:val="24"/>
          <w:szCs w:val="24"/>
        </w:rPr>
        <w:t>19</w:t>
      </w:r>
      <w:r w:rsidR="00AF6B70" w:rsidRPr="00264474">
        <w:rPr>
          <w:rFonts w:ascii="GHEA Grapalat" w:hAnsi="GHEA Grapalat"/>
          <w:i w:val="0"/>
          <w:iCs/>
          <w:sz w:val="24"/>
          <w:szCs w:val="24"/>
        </w:rPr>
        <w:t>.</w:t>
      </w:r>
      <w:r w:rsidR="00AF6B70">
        <w:rPr>
          <w:rFonts w:ascii="GHEA Grapalat" w:hAnsi="GHEA Grapalat"/>
          <w:i w:val="0"/>
          <w:iCs/>
          <w:sz w:val="24"/>
          <w:szCs w:val="24"/>
        </w:rPr>
        <w:t>02</w:t>
      </w:r>
      <w:r w:rsidR="00AF6B70" w:rsidRPr="00264474">
        <w:rPr>
          <w:rFonts w:ascii="GHEA Grapalat" w:hAnsi="GHEA Grapalat"/>
          <w:i w:val="0"/>
          <w:iCs/>
          <w:sz w:val="24"/>
          <w:szCs w:val="24"/>
        </w:rPr>
        <w:t>.202</w:t>
      </w:r>
      <w:r w:rsidR="00AF6B70">
        <w:rPr>
          <w:rFonts w:ascii="GHEA Grapalat" w:hAnsi="GHEA Grapalat"/>
          <w:i w:val="0"/>
          <w:iCs/>
          <w:sz w:val="24"/>
          <w:szCs w:val="24"/>
        </w:rPr>
        <w:t>6</w:t>
      </w:r>
      <w:r w:rsidR="00AF6B70" w:rsidRPr="00264474">
        <w:rPr>
          <w:rFonts w:ascii="GHEA Grapalat" w:hAnsi="GHEA Grapalat"/>
          <w:b/>
          <w:i w:val="0"/>
          <w:iCs/>
          <w:sz w:val="24"/>
          <w:szCs w:val="24"/>
        </w:rPr>
        <w:t>г</w:t>
      </w:r>
      <w:r w:rsidRPr="00264474">
        <w:rPr>
          <w:rFonts w:ascii="GHEA Grapalat" w:hAnsi="GHEA Grapalat"/>
          <w:i w:val="0"/>
          <w:iCs/>
          <w:sz w:val="24"/>
          <w:szCs w:val="24"/>
        </w:rPr>
        <w:t xml:space="preserve"> дня с даты опубликования настоящего объявления.Кроме армянского языка заявки могут быть поданы также на английском или русском языке.</w:t>
      </w:r>
    </w:p>
    <w:p w14:paraId="4DD42ABF" w14:textId="3807208A" w:rsidR="00DC0119" w:rsidRPr="00264474" w:rsidRDefault="00DC0119" w:rsidP="00EE54EE">
      <w:pPr>
        <w:pStyle w:val="BodyTextIndent"/>
        <w:widowControl w:val="0"/>
        <w:spacing w:line="240" w:lineRule="auto"/>
        <w:ind w:firstLine="567"/>
        <w:rPr>
          <w:rFonts w:ascii="GHEA Grapalat" w:hAnsi="GHEA Grapalat"/>
          <w:i w:val="0"/>
          <w:iCs/>
          <w:sz w:val="24"/>
          <w:szCs w:val="24"/>
        </w:rPr>
      </w:pPr>
      <w:r w:rsidRPr="00264474">
        <w:rPr>
          <w:rFonts w:ascii="GHEA Grapalat" w:hAnsi="GHEA Grapalat"/>
          <w:i w:val="0"/>
          <w:iCs/>
          <w:sz w:val="24"/>
          <w:szCs w:val="24"/>
        </w:rPr>
        <w:t xml:space="preserve">Вскрытие заявок будет проводиться в электронной форме, посредством системы электронных закупок Armeps, в </w:t>
      </w:r>
      <w:r w:rsidR="00282967" w:rsidRPr="00264474">
        <w:rPr>
          <w:rFonts w:ascii="GHEA Grapalat" w:hAnsi="GHEA Grapalat"/>
          <w:i w:val="0"/>
          <w:iCs/>
          <w:sz w:val="24"/>
          <w:szCs w:val="24"/>
        </w:rPr>
        <w:t>11:00</w:t>
      </w:r>
      <w:r w:rsidRPr="00264474">
        <w:rPr>
          <w:rFonts w:ascii="GHEA Grapalat" w:hAnsi="GHEA Grapalat"/>
          <w:i w:val="0"/>
          <w:iCs/>
          <w:sz w:val="24"/>
          <w:szCs w:val="24"/>
        </w:rPr>
        <w:t xml:space="preserve"> часов </w:t>
      </w:r>
      <w:r w:rsidR="008E2B37" w:rsidRPr="008E2B37">
        <w:rPr>
          <w:rFonts w:ascii="GHEA Grapalat" w:hAnsi="GHEA Grapalat"/>
          <w:i w:val="0"/>
          <w:iCs/>
          <w:sz w:val="24"/>
          <w:szCs w:val="24"/>
        </w:rPr>
        <w:t>19</w:t>
      </w:r>
      <w:r w:rsidRPr="00264474">
        <w:rPr>
          <w:rFonts w:ascii="GHEA Grapalat" w:hAnsi="GHEA Grapalat"/>
          <w:i w:val="0"/>
          <w:iCs/>
          <w:sz w:val="24"/>
          <w:szCs w:val="24"/>
        </w:rPr>
        <w:t>.</w:t>
      </w:r>
      <w:r w:rsidR="00AF6B70">
        <w:rPr>
          <w:rFonts w:ascii="GHEA Grapalat" w:hAnsi="GHEA Grapalat"/>
          <w:i w:val="0"/>
          <w:iCs/>
          <w:sz w:val="24"/>
          <w:szCs w:val="24"/>
        </w:rPr>
        <w:t>02</w:t>
      </w:r>
      <w:r w:rsidRPr="00264474">
        <w:rPr>
          <w:rFonts w:ascii="GHEA Grapalat" w:hAnsi="GHEA Grapalat"/>
          <w:i w:val="0"/>
          <w:iCs/>
          <w:sz w:val="24"/>
          <w:szCs w:val="24"/>
        </w:rPr>
        <w:t>.202</w:t>
      </w:r>
      <w:r w:rsidR="00AF6B70">
        <w:rPr>
          <w:rFonts w:ascii="GHEA Grapalat" w:hAnsi="GHEA Grapalat"/>
          <w:i w:val="0"/>
          <w:iCs/>
          <w:sz w:val="24"/>
          <w:szCs w:val="24"/>
        </w:rPr>
        <w:t>6</w:t>
      </w:r>
      <w:r w:rsidRPr="00264474">
        <w:rPr>
          <w:rFonts w:ascii="GHEA Grapalat" w:hAnsi="GHEA Grapalat"/>
          <w:b/>
          <w:i w:val="0"/>
          <w:iCs/>
          <w:sz w:val="24"/>
          <w:szCs w:val="24"/>
        </w:rPr>
        <w:t xml:space="preserve">г. </w:t>
      </w:r>
      <w:r w:rsidRPr="00264474">
        <w:rPr>
          <w:rFonts w:ascii="GHEA Grapalat" w:hAnsi="GHEA Grapalat"/>
          <w:i w:val="0"/>
          <w:iCs/>
          <w:sz w:val="24"/>
          <w:szCs w:val="24"/>
        </w:rPr>
        <w:t>со дня опубликования настоящего объявления.</w:t>
      </w:r>
    </w:p>
    <w:p w14:paraId="5F78CB69" w14:textId="77777777" w:rsidR="00DC0119" w:rsidRPr="00264474" w:rsidRDefault="00DC0119" w:rsidP="00EE54EE">
      <w:pPr>
        <w:pStyle w:val="BodyTextIndent"/>
        <w:widowControl w:val="0"/>
        <w:spacing w:line="240" w:lineRule="auto"/>
        <w:ind w:firstLine="567"/>
        <w:rPr>
          <w:rFonts w:ascii="GHEA Grapalat" w:hAnsi="GHEA Grapalat"/>
          <w:i w:val="0"/>
          <w:iCs/>
          <w:sz w:val="24"/>
          <w:szCs w:val="24"/>
        </w:rPr>
      </w:pPr>
      <w:r w:rsidRPr="00264474">
        <w:rPr>
          <w:rFonts w:ascii="GHEA Grapalat" w:hAnsi="GHEA Grapalat"/>
          <w:i w:val="0"/>
          <w:iCs/>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2055CF" w14:textId="347E3DB9" w:rsidR="00DC0119" w:rsidRPr="00264474" w:rsidRDefault="00DC0119" w:rsidP="00EE54EE">
      <w:pPr>
        <w:pStyle w:val="BodyTextIndent"/>
        <w:spacing w:line="240" w:lineRule="auto"/>
        <w:ind w:firstLine="567"/>
        <w:rPr>
          <w:rFonts w:ascii="GHEA Grapalat" w:hAnsi="GHEA Grapalat"/>
          <w:i w:val="0"/>
          <w:iCs/>
          <w:sz w:val="24"/>
          <w:szCs w:val="24"/>
        </w:rPr>
      </w:pPr>
      <w:r w:rsidRPr="00264474">
        <w:rPr>
          <w:rFonts w:ascii="GHEA Grapalat" w:hAnsi="GHEA Grapalat"/>
          <w:i w:val="0"/>
          <w:iCs/>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282967" w:rsidRPr="00264474">
        <w:rPr>
          <w:rFonts w:ascii="GHEA Grapalat" w:hAnsi="GHEA Grapalat"/>
          <w:i w:val="0"/>
          <w:iCs/>
          <w:sz w:val="24"/>
          <w:szCs w:val="24"/>
        </w:rPr>
        <w:t>Гор</w:t>
      </w:r>
      <w:r w:rsidRPr="00264474">
        <w:rPr>
          <w:rFonts w:ascii="GHEA Grapalat" w:hAnsi="GHEA Grapalat"/>
          <w:i w:val="0"/>
          <w:iCs/>
          <w:sz w:val="24"/>
          <w:szCs w:val="24"/>
        </w:rPr>
        <w:t xml:space="preserve"> </w:t>
      </w:r>
      <w:r w:rsidR="00282967" w:rsidRPr="00264474">
        <w:rPr>
          <w:rFonts w:ascii="GHEA Grapalat" w:hAnsi="GHEA Grapalat"/>
          <w:i w:val="0"/>
          <w:iCs/>
          <w:sz w:val="24"/>
          <w:szCs w:val="24"/>
        </w:rPr>
        <w:t>Мурад</w:t>
      </w:r>
      <w:r w:rsidRPr="00264474">
        <w:rPr>
          <w:rFonts w:ascii="GHEA Grapalat" w:hAnsi="GHEA Grapalat"/>
          <w:i w:val="0"/>
          <w:iCs/>
          <w:sz w:val="24"/>
          <w:szCs w:val="24"/>
        </w:rPr>
        <w:t>ян.</w:t>
      </w:r>
    </w:p>
    <w:p w14:paraId="4B88B7CC" w14:textId="37AA77BE"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Телефон` 011514</w:t>
      </w:r>
      <w:r w:rsidRPr="000C1417">
        <w:rPr>
          <w:rFonts w:ascii="GHEA Grapalat" w:hAnsi="GHEA Grapalat"/>
          <w:sz w:val="24"/>
          <w:szCs w:val="24"/>
        </w:rPr>
        <w:t>37</w:t>
      </w:r>
      <w:r w:rsidR="00282967" w:rsidRPr="00282967">
        <w:rPr>
          <w:rFonts w:ascii="GHEA Grapalat" w:hAnsi="GHEA Grapalat"/>
          <w:sz w:val="24"/>
          <w:szCs w:val="24"/>
        </w:rPr>
        <w:t>3</w:t>
      </w:r>
    </w:p>
    <w:p w14:paraId="56FFDF88" w14:textId="677F9167"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 xml:space="preserve">Электронная почта` </w:t>
      </w:r>
      <w:proofErr w:type="spellStart"/>
      <w:r w:rsidR="00282967">
        <w:rPr>
          <w:rFonts w:ascii="GHEA Grapalat" w:hAnsi="GHEA Grapalat"/>
          <w:sz w:val="24"/>
          <w:szCs w:val="24"/>
          <w:lang w:val="en-US"/>
        </w:rPr>
        <w:t>gor</w:t>
      </w:r>
      <w:proofErr w:type="spellEnd"/>
      <w:r w:rsidR="00282967" w:rsidRPr="00282967">
        <w:rPr>
          <w:rFonts w:ascii="GHEA Grapalat" w:hAnsi="GHEA Grapalat"/>
          <w:sz w:val="24"/>
          <w:szCs w:val="24"/>
        </w:rPr>
        <w:t>.</w:t>
      </w:r>
      <w:proofErr w:type="spellStart"/>
      <w:r w:rsidR="00282967">
        <w:rPr>
          <w:rFonts w:ascii="GHEA Grapalat" w:hAnsi="GHEA Grapalat"/>
          <w:sz w:val="24"/>
          <w:szCs w:val="24"/>
          <w:lang w:val="en-US"/>
        </w:rPr>
        <w:t>muradyan</w:t>
      </w:r>
      <w:proofErr w:type="spellEnd"/>
      <w:r w:rsidR="00282967" w:rsidRPr="00282967">
        <w:rPr>
          <w:rFonts w:ascii="GHEA Grapalat" w:hAnsi="GHEA Grapalat"/>
          <w:sz w:val="24"/>
          <w:szCs w:val="24"/>
        </w:rPr>
        <w:t>@</w:t>
      </w:r>
      <w:proofErr w:type="spellStart"/>
      <w:r w:rsidR="00282967">
        <w:rPr>
          <w:rFonts w:ascii="GHEA Grapalat" w:hAnsi="GHEA Grapalat"/>
          <w:sz w:val="24"/>
          <w:szCs w:val="24"/>
          <w:lang w:val="en-US"/>
        </w:rPr>
        <w:t>yerevan</w:t>
      </w:r>
      <w:proofErr w:type="spellEnd"/>
      <w:r w:rsidR="00282967" w:rsidRPr="00282967">
        <w:rPr>
          <w:rFonts w:ascii="GHEA Grapalat" w:hAnsi="GHEA Grapalat"/>
          <w:sz w:val="24"/>
          <w:szCs w:val="24"/>
        </w:rPr>
        <w:t>.</w:t>
      </w:r>
      <w:r w:rsidR="00282967">
        <w:rPr>
          <w:rFonts w:ascii="GHEA Grapalat" w:hAnsi="GHEA Grapalat"/>
          <w:sz w:val="24"/>
          <w:szCs w:val="24"/>
          <w:lang w:val="en-US"/>
        </w:rPr>
        <w:t>am</w:t>
      </w:r>
    </w:p>
    <w:p w14:paraId="312F36C1" w14:textId="77777777" w:rsidR="00DC0119" w:rsidRDefault="00DC0119" w:rsidP="00EE54EE">
      <w:pPr>
        <w:pStyle w:val="BodyTextIndent"/>
        <w:widowControl w:val="0"/>
        <w:spacing w:line="240" w:lineRule="auto"/>
        <w:ind w:left="3969" w:firstLine="0"/>
        <w:rPr>
          <w:rFonts w:ascii="GHEA Grapalat" w:hAnsi="GHEA Grapalat"/>
          <w:sz w:val="24"/>
          <w:szCs w:val="24"/>
          <w:lang w:val="hy-AM"/>
        </w:rPr>
      </w:pPr>
      <w:r>
        <w:rPr>
          <w:rFonts w:ascii="GHEA Grapalat" w:hAnsi="GHEA Grapalat"/>
          <w:sz w:val="24"/>
          <w:szCs w:val="24"/>
          <w:lang w:val="hy-AM"/>
        </w:rPr>
        <w:t xml:space="preserve">   </w:t>
      </w:r>
    </w:p>
    <w:p w14:paraId="7B54557D" w14:textId="77777777" w:rsidR="00915A97" w:rsidRPr="00D5443D" w:rsidRDefault="00DC0119" w:rsidP="00EF37AB">
      <w:pPr>
        <w:pStyle w:val="BodyTextIndent"/>
        <w:widowControl w:val="0"/>
        <w:spacing w:line="240" w:lineRule="auto"/>
        <w:ind w:left="3969" w:firstLine="0"/>
        <w:jc w:val="left"/>
        <w:rPr>
          <w:rFonts w:ascii="GHEA Grapalat" w:hAnsi="GHEA Grapalat"/>
          <w:i w:val="0"/>
          <w:sz w:val="16"/>
          <w:szCs w:val="16"/>
        </w:rPr>
      </w:pPr>
      <w:r>
        <w:rPr>
          <w:rFonts w:ascii="GHEA Grapalat" w:hAnsi="GHEA Grapalat"/>
          <w:sz w:val="24"/>
          <w:szCs w:val="24"/>
          <w:lang w:val="hy-AM"/>
        </w:rPr>
        <w:lastRenderedPageBreak/>
        <w:t xml:space="preserve">  </w:t>
      </w:r>
      <w:r w:rsidRPr="001E0322">
        <w:rPr>
          <w:rFonts w:ascii="GHEA Grapalat" w:hAnsi="GHEA Grapalat"/>
          <w:sz w:val="24"/>
          <w:szCs w:val="24"/>
        </w:rPr>
        <w:t>Заказчик`  Мэрия  г.Еревана</w:t>
      </w:r>
      <w:r w:rsidR="00915A97">
        <w:rPr>
          <w:rFonts w:ascii="GHEA Grapalat" w:hAnsi="GHEA Grapalat" w:cs="Sylfaen"/>
          <w:b/>
        </w:rPr>
        <w:br w:type="page"/>
      </w:r>
    </w:p>
    <w:p w14:paraId="6D609245" w14:textId="77777777" w:rsidR="00096865" w:rsidRPr="009044F1" w:rsidRDefault="00096865" w:rsidP="00EE54EE">
      <w:pPr>
        <w:pStyle w:val="BodyText"/>
        <w:widowControl w:val="0"/>
        <w:spacing w:after="0"/>
        <w:ind w:right="-7" w:firstLine="567"/>
        <w:jc w:val="center"/>
        <w:rPr>
          <w:rFonts w:ascii="GHEA Grapalat" w:hAnsi="GHEA Grapalat"/>
        </w:rPr>
      </w:pPr>
    </w:p>
    <w:p w14:paraId="2CD856A1" w14:textId="77777777" w:rsidR="00096865" w:rsidRPr="003A1EBB" w:rsidRDefault="00096865" w:rsidP="00EE54EE">
      <w:pPr>
        <w:pStyle w:val="BodyText"/>
        <w:widowControl w:val="0"/>
        <w:spacing w:after="0"/>
        <w:ind w:right="-7" w:firstLine="567"/>
        <w:jc w:val="center"/>
        <w:rPr>
          <w:rFonts w:ascii="GHEA Grapalat" w:hAnsi="GHEA Grapalat"/>
        </w:rPr>
      </w:pPr>
    </w:p>
    <w:p w14:paraId="0280382E" w14:textId="77777777" w:rsidR="000763E5" w:rsidRPr="003A1EBB" w:rsidRDefault="000763E5" w:rsidP="00EE54EE">
      <w:pPr>
        <w:pStyle w:val="BodyText"/>
        <w:widowControl w:val="0"/>
        <w:spacing w:after="0"/>
        <w:ind w:right="-7" w:firstLine="567"/>
        <w:jc w:val="center"/>
        <w:rPr>
          <w:rFonts w:ascii="GHEA Grapalat" w:hAnsi="GHEA Grapalat"/>
        </w:rPr>
      </w:pPr>
    </w:p>
    <w:p w14:paraId="0BF80073" w14:textId="77777777" w:rsidR="00897024" w:rsidRPr="00897024" w:rsidRDefault="00897024" w:rsidP="00EE54EE">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435F70C" w14:textId="77777777" w:rsidR="00096865" w:rsidRPr="003A1EBB" w:rsidRDefault="00096865" w:rsidP="00EE54EE">
      <w:pPr>
        <w:pStyle w:val="BodyText"/>
        <w:widowControl w:val="0"/>
        <w:spacing w:after="0"/>
        <w:ind w:right="-7" w:firstLine="567"/>
        <w:jc w:val="center"/>
        <w:rPr>
          <w:rFonts w:ascii="GHEA Grapalat" w:hAnsi="GHEA Grapalat"/>
        </w:rPr>
      </w:pPr>
    </w:p>
    <w:p w14:paraId="65536BD4" w14:textId="77777777" w:rsidR="000763E5" w:rsidRPr="003A1EBB" w:rsidRDefault="000763E5" w:rsidP="00EE54EE">
      <w:pPr>
        <w:pStyle w:val="BodyText"/>
        <w:widowControl w:val="0"/>
        <w:spacing w:after="0"/>
        <w:ind w:right="-7" w:firstLine="567"/>
        <w:jc w:val="center"/>
        <w:rPr>
          <w:rFonts w:ascii="GHEA Grapalat" w:hAnsi="GHEA Grapalat"/>
        </w:rPr>
      </w:pPr>
    </w:p>
    <w:p w14:paraId="4C5C84D3" w14:textId="77777777" w:rsidR="00096865" w:rsidRPr="009044F1" w:rsidRDefault="000763E5" w:rsidP="00EE54EE">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606035" w14:textId="77777777" w:rsidR="00096865" w:rsidRPr="009044F1" w:rsidRDefault="00096865" w:rsidP="00EE54EE">
      <w:pPr>
        <w:pStyle w:val="BodyText"/>
        <w:widowControl w:val="0"/>
        <w:spacing w:after="0"/>
        <w:ind w:right="-7" w:firstLine="567"/>
        <w:jc w:val="center"/>
        <w:rPr>
          <w:rFonts w:ascii="GHEA Grapalat" w:hAnsi="GHEA Grapalat" w:cs="Sylfaen"/>
        </w:rPr>
      </w:pPr>
    </w:p>
    <w:p w14:paraId="505784A7" w14:textId="77777777" w:rsidR="00096865" w:rsidRPr="009044F1" w:rsidRDefault="00096865" w:rsidP="00EE54EE">
      <w:pPr>
        <w:pStyle w:val="BodyText"/>
        <w:widowControl w:val="0"/>
        <w:spacing w:after="0"/>
        <w:ind w:right="-7" w:firstLine="567"/>
        <w:jc w:val="center"/>
        <w:rPr>
          <w:rFonts w:ascii="GHEA Grapalat" w:hAnsi="GHEA Grapalat" w:cs="Sylfaen"/>
        </w:rPr>
      </w:pPr>
    </w:p>
    <w:p w14:paraId="2939A547" w14:textId="42979EF0" w:rsidR="0099100A" w:rsidRPr="00F52AF3" w:rsidRDefault="0099100A" w:rsidP="0099100A">
      <w:pPr>
        <w:pStyle w:val="BodyText"/>
        <w:widowControl w:val="0"/>
        <w:spacing w:after="160" w:line="360" w:lineRule="auto"/>
        <w:ind w:right="-7"/>
        <w:jc w:val="center"/>
        <w:rPr>
          <w:rFonts w:ascii="GHEA Grapalat" w:hAnsi="GHEA Grapalat"/>
        </w:rPr>
      </w:pPr>
      <w:r w:rsidRPr="00AD29CE">
        <w:rPr>
          <w:rFonts w:ascii="GHEA Grapalat" w:hAnsi="GHEA Grapalat"/>
        </w:rPr>
        <w:t xml:space="preserve">НА </w:t>
      </w:r>
      <w:r w:rsidR="004B713E">
        <w:rPr>
          <w:rFonts w:ascii="GHEA Grapalat" w:hAnsi="GHEA Grapalat"/>
        </w:rPr>
        <w:t>ЗАПРОС КОТИРОВОК</w:t>
      </w:r>
      <w:r w:rsidRPr="00AD29CE">
        <w:rPr>
          <w:rFonts w:ascii="GHEA Grapalat" w:hAnsi="GHEA Grapalat"/>
        </w:rPr>
        <w:t xml:space="preserve">, ОБЪЯВЛЕННЫЙ С ЦЕЛЬЮ </w:t>
      </w:r>
      <w:r w:rsidR="001130AE" w:rsidRPr="00D567E8">
        <w:rPr>
          <w:rFonts w:ascii="GHEA Grapalat" w:hAnsi="GHEA Grapalat"/>
        </w:rPr>
        <w:t>ПРИОБРЕТЕНИ</w:t>
      </w:r>
      <w:r w:rsidR="001130AE" w:rsidRPr="00B667F0">
        <w:rPr>
          <w:rFonts w:ascii="GHEA Grapalat" w:hAnsi="GHEA Grapalat"/>
        </w:rPr>
        <w:t>E</w:t>
      </w:r>
      <w:r w:rsidR="001130AE" w:rsidRPr="00D567E8">
        <w:rPr>
          <w:rFonts w:ascii="GHEA Grapalat" w:hAnsi="GHEA Grapalat"/>
        </w:rPr>
        <w:t xml:space="preserve"> </w:t>
      </w:r>
      <w:r w:rsidR="001130AE">
        <w:rPr>
          <w:rFonts w:ascii="GHEA Grapalat" w:hAnsi="GHEA Grapalat"/>
        </w:rPr>
        <w:t>У</w:t>
      </w:r>
      <w:r w:rsidR="001130AE" w:rsidRPr="00D34A03">
        <w:rPr>
          <w:rFonts w:ascii="GHEA Grapalat" w:hAnsi="GHEA Grapalat"/>
        </w:rPr>
        <w:t>СЛУГИ ПО ИЗМЕРЕНИЮ ДВОРОВЫХ ТЕРРИТОРИЙ АДМИНИСТРАТИВНОГО РАЙОНА АРАБКИР ГОРОДА ЕРЕВАНА</w:t>
      </w:r>
    </w:p>
    <w:p w14:paraId="47C868CF" w14:textId="77777777" w:rsidR="00CE0D95" w:rsidRPr="009044F1" w:rsidRDefault="00CE0D95" w:rsidP="00EE54EE">
      <w:pPr>
        <w:pStyle w:val="BodyText"/>
        <w:widowControl w:val="0"/>
        <w:spacing w:after="0"/>
        <w:ind w:right="-7" w:firstLine="567"/>
        <w:jc w:val="center"/>
        <w:rPr>
          <w:rFonts w:ascii="GHEA Grapalat" w:hAnsi="GHEA Grapalat"/>
        </w:rPr>
      </w:pPr>
    </w:p>
    <w:p w14:paraId="6E699B0C" w14:textId="77777777" w:rsidR="000763E5" w:rsidRDefault="000763E5" w:rsidP="00EE54EE">
      <w:pPr>
        <w:rPr>
          <w:rFonts w:ascii="GHEA Grapalat" w:hAnsi="GHEA Grapalat"/>
        </w:rPr>
      </w:pPr>
      <w:r>
        <w:rPr>
          <w:rFonts w:ascii="GHEA Grapalat" w:hAnsi="GHEA Grapalat"/>
        </w:rPr>
        <w:br w:type="page"/>
      </w:r>
    </w:p>
    <w:p w14:paraId="646E10FF" w14:textId="77777777" w:rsidR="001A43A4" w:rsidRPr="009044F1" w:rsidRDefault="00096865" w:rsidP="00EE54EE">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D8EE75E" w14:textId="77777777" w:rsidR="0049374F" w:rsidRPr="005F25EF" w:rsidRDefault="0049374F" w:rsidP="00EE54EE">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E4EEE19" w14:textId="77777777" w:rsidR="0049374F" w:rsidRPr="00F40235" w:rsidRDefault="0049374F" w:rsidP="00EE54EE">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510ECC1" w14:textId="77777777" w:rsidR="0049374F" w:rsidRPr="00D3436F" w:rsidRDefault="0049374F" w:rsidP="00EE54EE">
      <w:pPr>
        <w:widowControl w:val="0"/>
        <w:ind w:firstLine="567"/>
        <w:jc w:val="both"/>
        <w:rPr>
          <w:rFonts w:ascii="GHEA Grapalat" w:hAnsi="GHEA Grapalat"/>
          <w:i/>
          <w:lang w:val="hy-AM"/>
        </w:rPr>
      </w:pPr>
    </w:p>
    <w:p w14:paraId="05578062" w14:textId="77777777" w:rsidR="00615B35" w:rsidRPr="009044F1" w:rsidRDefault="0046586E" w:rsidP="00EE54EE">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08E4E208" w14:textId="77777777" w:rsidR="00C90796" w:rsidRPr="00506832" w:rsidRDefault="0046586E" w:rsidP="00EE54EE">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4FC009BF" w14:textId="77777777" w:rsidR="00C90796" w:rsidRDefault="00C90796" w:rsidP="00EE54EE">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1542D11C" w14:textId="77777777" w:rsidR="00233B5F" w:rsidRDefault="00884204" w:rsidP="00EE54EE">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3F5CE827" w14:textId="77777777" w:rsidR="00F73D43" w:rsidRPr="007B5333" w:rsidRDefault="00F73D43" w:rsidP="00EE54EE">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6A42F6DC" w14:textId="77777777" w:rsidR="00984BDB" w:rsidRPr="009044F1" w:rsidRDefault="00984BDB" w:rsidP="00EE54EE">
      <w:pPr>
        <w:widowControl w:val="0"/>
        <w:ind w:firstLine="567"/>
        <w:jc w:val="both"/>
        <w:rPr>
          <w:rFonts w:ascii="GHEA Grapalat" w:hAnsi="GHEA Grapalat"/>
          <w:i/>
        </w:rPr>
      </w:pPr>
    </w:p>
    <w:p w14:paraId="260535D5" w14:textId="77777777" w:rsidR="00160AE4" w:rsidRPr="009044F1" w:rsidRDefault="00994A77" w:rsidP="00EE54EE">
      <w:pPr>
        <w:widowControl w:val="0"/>
        <w:ind w:firstLine="567"/>
        <w:jc w:val="center"/>
        <w:rPr>
          <w:rFonts w:ascii="GHEA Grapalat" w:hAnsi="GHEA Grapalat" w:cs="Sylfaen"/>
          <w:b/>
        </w:rPr>
      </w:pPr>
      <w:r w:rsidRPr="009044F1">
        <w:rPr>
          <w:rFonts w:ascii="GHEA Grapalat" w:hAnsi="GHEA Grapalat"/>
        </w:rPr>
        <w:br w:type="page"/>
      </w:r>
    </w:p>
    <w:p w14:paraId="30EEF30A" w14:textId="77777777" w:rsidR="00897024" w:rsidRPr="009044F1" w:rsidRDefault="00897024" w:rsidP="00EE54EE">
      <w:pPr>
        <w:widowControl w:val="0"/>
        <w:jc w:val="center"/>
        <w:rPr>
          <w:rFonts w:ascii="GHEA Grapalat" w:hAnsi="GHEA Grapalat"/>
          <w:b/>
        </w:rPr>
      </w:pPr>
      <w:r w:rsidRPr="009044F1">
        <w:rPr>
          <w:rFonts w:ascii="GHEA Grapalat" w:hAnsi="GHEA Grapalat"/>
          <w:b/>
        </w:rPr>
        <w:lastRenderedPageBreak/>
        <w:t>СОДЕРЖАНИЕ</w:t>
      </w:r>
    </w:p>
    <w:p w14:paraId="59EE851F" w14:textId="77777777" w:rsidR="00897024" w:rsidRPr="009044F1" w:rsidRDefault="00897024" w:rsidP="00EE54EE">
      <w:pPr>
        <w:widowControl w:val="0"/>
        <w:ind w:firstLine="567"/>
        <w:jc w:val="center"/>
        <w:rPr>
          <w:rFonts w:ascii="GHEA Grapalat" w:hAnsi="GHEA Grapalat"/>
          <w:i/>
        </w:rPr>
      </w:pPr>
    </w:p>
    <w:p w14:paraId="61C189F8" w14:textId="132319CF" w:rsidR="001130AE" w:rsidRDefault="001130AE" w:rsidP="00EE54EE">
      <w:pPr>
        <w:widowControl w:val="0"/>
        <w:jc w:val="center"/>
        <w:rPr>
          <w:rFonts w:ascii="GHEA Grapalat" w:hAnsi="GHEA Grapalat"/>
          <w:b/>
        </w:rPr>
      </w:pPr>
      <w:r w:rsidRPr="00D567E8">
        <w:rPr>
          <w:rFonts w:ascii="GHEA Grapalat" w:hAnsi="GHEA Grapalat"/>
        </w:rPr>
        <w:t>ПРИОБРЕТЕНИ</w:t>
      </w:r>
      <w:r w:rsidRPr="00B667F0">
        <w:rPr>
          <w:rFonts w:ascii="GHEA Grapalat" w:hAnsi="GHEA Grapalat"/>
        </w:rPr>
        <w:t>E</w:t>
      </w:r>
      <w:r w:rsidRPr="00D567E8">
        <w:rPr>
          <w:rFonts w:ascii="GHEA Grapalat" w:hAnsi="GHEA Grapalat"/>
        </w:rPr>
        <w:t xml:space="preserve"> </w:t>
      </w:r>
      <w:r>
        <w:rPr>
          <w:rFonts w:ascii="GHEA Grapalat" w:hAnsi="GHEA Grapalat"/>
        </w:rPr>
        <w:t>У</w:t>
      </w:r>
      <w:r w:rsidRPr="00D34A03">
        <w:rPr>
          <w:rFonts w:ascii="GHEA Grapalat" w:hAnsi="GHEA Grapalat"/>
        </w:rPr>
        <w:t>СЛУГИ ПО ИЗМЕРЕНИЮ ДВОРОВЫХ ТЕРРИТОРИЙ АДМИНИСТРАТИВНОГО РАЙОНА АРАБКИР ГОРОДА ЕРЕВАНА</w:t>
      </w:r>
      <w:r w:rsidRPr="009044F1">
        <w:rPr>
          <w:rFonts w:ascii="GHEA Grapalat" w:hAnsi="GHEA Grapalat"/>
          <w:b/>
        </w:rPr>
        <w:t xml:space="preserve"> </w:t>
      </w:r>
    </w:p>
    <w:p w14:paraId="41218BF4" w14:textId="222E355A" w:rsidR="00096865" w:rsidRPr="008842CE" w:rsidRDefault="00096865" w:rsidP="00EE54EE">
      <w:pPr>
        <w:widowControl w:val="0"/>
        <w:jc w:val="center"/>
        <w:rPr>
          <w:rFonts w:ascii="GHEA Grapalat" w:hAnsi="GHEA Grapalat"/>
          <w:b/>
        </w:rPr>
      </w:pPr>
      <w:r w:rsidRPr="009044F1">
        <w:rPr>
          <w:rFonts w:ascii="GHEA Grapalat" w:hAnsi="GHEA Grapalat"/>
          <w:b/>
        </w:rPr>
        <w:t>ЧАСТЬ I.</w:t>
      </w:r>
    </w:p>
    <w:p w14:paraId="3F02EEE0" w14:textId="77777777" w:rsidR="002E069D" w:rsidRPr="008842CE" w:rsidRDefault="002E069D" w:rsidP="00EE54EE">
      <w:pPr>
        <w:widowControl w:val="0"/>
        <w:jc w:val="center"/>
        <w:rPr>
          <w:rFonts w:ascii="GHEA Grapalat" w:hAnsi="GHEA Grapalat"/>
        </w:rPr>
      </w:pPr>
    </w:p>
    <w:p w14:paraId="6E92DC0B"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3107594"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97B71AC"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FC4DB8F" w14:textId="77777777" w:rsidR="00087A30" w:rsidRPr="009044F1" w:rsidRDefault="00096865" w:rsidP="00EE54EE">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E27AB09" w14:textId="77777777" w:rsidR="00096865" w:rsidRPr="009044F1" w:rsidRDefault="00543BAE" w:rsidP="00EE54E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D92095"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7294721" w14:textId="77777777" w:rsidR="00096865" w:rsidRPr="008842CE" w:rsidRDefault="00087A30" w:rsidP="00EE54EE">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59AA01E" w14:textId="77777777" w:rsidR="00096865" w:rsidRPr="003A1EBB"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7FD84A6"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D6C7C5"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1BAA6E2"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0A10F89" w14:textId="77777777" w:rsidR="00520F57" w:rsidRDefault="00520F57" w:rsidP="00EE54EE">
      <w:pPr>
        <w:widowControl w:val="0"/>
        <w:jc w:val="center"/>
        <w:rPr>
          <w:rFonts w:ascii="GHEA Grapalat" w:hAnsi="GHEA Grapalat"/>
          <w:b/>
        </w:rPr>
      </w:pPr>
    </w:p>
    <w:p w14:paraId="3DDDAFAB" w14:textId="77777777" w:rsidR="00520F57" w:rsidRDefault="00520F57" w:rsidP="00EE54EE">
      <w:pPr>
        <w:widowControl w:val="0"/>
        <w:jc w:val="center"/>
        <w:rPr>
          <w:rFonts w:ascii="GHEA Grapalat" w:hAnsi="GHEA Grapalat"/>
          <w:b/>
        </w:rPr>
      </w:pPr>
    </w:p>
    <w:p w14:paraId="7CA91619" w14:textId="77777777" w:rsidR="008842CE" w:rsidRPr="00374F4A" w:rsidRDefault="00CA590C" w:rsidP="00EE54EE">
      <w:pPr>
        <w:widowControl w:val="0"/>
        <w:jc w:val="center"/>
        <w:rPr>
          <w:rFonts w:ascii="GHEA Grapalat" w:hAnsi="GHEA Grapalat"/>
          <w:b/>
        </w:rPr>
      </w:pPr>
      <w:r>
        <w:rPr>
          <w:rFonts w:ascii="GHEA Grapalat" w:hAnsi="GHEA Grapalat"/>
          <w:b/>
        </w:rPr>
        <w:t xml:space="preserve">ЧАСТЬ II. </w:t>
      </w:r>
    </w:p>
    <w:p w14:paraId="7DC1C6B9" w14:textId="77777777" w:rsidR="008842CE" w:rsidRPr="00374F4A" w:rsidRDefault="008842CE" w:rsidP="00EE54EE">
      <w:pPr>
        <w:widowControl w:val="0"/>
        <w:jc w:val="center"/>
        <w:rPr>
          <w:rFonts w:ascii="GHEA Grapalat" w:hAnsi="GHEA Grapalat"/>
          <w:b/>
        </w:rPr>
      </w:pPr>
    </w:p>
    <w:p w14:paraId="0DF19AFA" w14:textId="63A3CA78" w:rsidR="00096865" w:rsidRDefault="00096865" w:rsidP="00EE54EE">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F301E">
        <w:rPr>
          <w:rFonts w:ascii="GHEA Grapalat" w:hAnsi="GHEA Grapalat"/>
          <w:b/>
        </w:rPr>
        <w:t>ЗАПРОСА КОТИРОВОК</w:t>
      </w:r>
    </w:p>
    <w:p w14:paraId="08D30E5D" w14:textId="77777777" w:rsidR="00520F57" w:rsidRPr="008842CE" w:rsidRDefault="00520F57" w:rsidP="00EE54EE">
      <w:pPr>
        <w:widowControl w:val="0"/>
        <w:jc w:val="center"/>
        <w:rPr>
          <w:rFonts w:ascii="GHEA Grapalat" w:hAnsi="GHEA Grapalat"/>
          <w:b/>
        </w:rPr>
      </w:pPr>
    </w:p>
    <w:p w14:paraId="23DAB956"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904F0E3" w14:textId="77777777" w:rsidR="00096865" w:rsidRPr="003A1EBB" w:rsidRDefault="00543BAE" w:rsidP="00EE54E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D99E35E" w14:textId="77777777" w:rsidR="0061522D" w:rsidRPr="00625529" w:rsidRDefault="00450C30" w:rsidP="00EE54EE">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3B4821D" w14:textId="77777777" w:rsidR="00E17B7F" w:rsidRDefault="00E17B7F" w:rsidP="00EE54EE">
      <w:pPr>
        <w:rPr>
          <w:rFonts w:ascii="GHEA Grapalat" w:hAnsi="GHEA Grapalat"/>
          <w:spacing w:val="-6"/>
        </w:rPr>
      </w:pPr>
      <w:r>
        <w:rPr>
          <w:rFonts w:ascii="GHEA Grapalat" w:hAnsi="GHEA Grapalat"/>
          <w:spacing w:val="-6"/>
        </w:rPr>
        <w:br w:type="page"/>
      </w:r>
    </w:p>
    <w:p w14:paraId="7EF05AD6" w14:textId="53E406E2" w:rsidR="00897024" w:rsidRPr="006D2DF7" w:rsidRDefault="00897024" w:rsidP="00EE54EE">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00B711C6">
        <w:rPr>
          <w:rFonts w:ascii="GHEA Grapalat" w:hAnsi="GHEA Grapalat"/>
          <w:spacing w:val="-6"/>
        </w:rPr>
        <w:t>открытом конкурсе</w:t>
      </w:r>
      <w:r w:rsidRPr="006D2DF7">
        <w:rPr>
          <w:rFonts w:ascii="GHEA Grapalat" w:hAnsi="GHEA Grapalat"/>
          <w:spacing w:val="-6"/>
        </w:rPr>
        <w:t xml:space="preserve">, проводимом под кодом </w:t>
      </w:r>
      <w:r w:rsidR="0009321B">
        <w:rPr>
          <w:rFonts w:ascii="GHEA Grapalat" w:hAnsi="GHEA Grapalat"/>
          <w:spacing w:val="-6"/>
        </w:rPr>
        <w:t>EQ-GHTsDzB-</w:t>
      </w:r>
      <w:r w:rsidR="00232E53">
        <w:rPr>
          <w:rFonts w:ascii="GHEA Grapalat" w:hAnsi="GHEA Grapalat"/>
          <w:spacing w:val="-6"/>
        </w:rPr>
        <w:t>26/62</w:t>
      </w:r>
      <w:r>
        <w:rPr>
          <w:rFonts w:ascii="GHEA Grapalat" w:hAnsi="GHEA Grapalat"/>
          <w:spacing w:val="-6"/>
        </w:rPr>
        <w:t xml:space="preserve"> </w:t>
      </w:r>
      <w:r w:rsidRPr="006D2DF7">
        <w:rPr>
          <w:rFonts w:ascii="GHEA Grapalat" w:hAnsi="GHEA Grapalat"/>
          <w:spacing w:val="-6"/>
        </w:rPr>
        <w:t>(далее — процедура).</w:t>
      </w:r>
    </w:p>
    <w:p w14:paraId="65D9CECF" w14:textId="77777777" w:rsidR="00897024" w:rsidRPr="000B2CFA" w:rsidRDefault="00897024" w:rsidP="00EE54EE">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FDFB9D5" w14:textId="77777777" w:rsidR="00897024" w:rsidRPr="009044F1" w:rsidRDefault="00897024" w:rsidP="00EE54EE">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4E90A06" w14:textId="77777777" w:rsidR="00897024" w:rsidRPr="009044F1" w:rsidRDefault="00897024" w:rsidP="00EE54EE">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B328CE1" w14:textId="77777777" w:rsidR="00897024" w:rsidRPr="009044F1" w:rsidRDefault="00897024" w:rsidP="00EE54EE">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536197" w14:textId="4DD4F9C1" w:rsidR="00897024" w:rsidRPr="00CE79AF" w:rsidRDefault="00897024" w:rsidP="00EE54EE">
      <w:pPr>
        <w:pStyle w:val="BodyTextIndent2"/>
        <w:widowControl w:val="0"/>
        <w:spacing w:line="240" w:lineRule="auto"/>
        <w:ind w:firstLine="567"/>
        <w:rPr>
          <w:rFonts w:ascii="GHEA Grapalat" w:hAnsi="GHEA Grapalat"/>
          <w:b/>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proofErr w:type="spellStart"/>
      <w:r w:rsidR="00CE79AF">
        <w:rPr>
          <w:rFonts w:ascii="GHEA Grapalat" w:hAnsi="GHEA Grapalat"/>
          <w:sz w:val="24"/>
          <w:szCs w:val="24"/>
          <w:lang w:val="en-US"/>
        </w:rPr>
        <w:t>gor</w:t>
      </w:r>
      <w:proofErr w:type="spellEnd"/>
      <w:r w:rsidR="00CE79AF" w:rsidRPr="00CE79AF">
        <w:rPr>
          <w:rFonts w:ascii="GHEA Grapalat" w:hAnsi="GHEA Grapalat"/>
          <w:sz w:val="24"/>
          <w:szCs w:val="24"/>
        </w:rPr>
        <w:t>.</w:t>
      </w:r>
      <w:proofErr w:type="spellStart"/>
      <w:r w:rsidR="00CE79AF">
        <w:rPr>
          <w:rFonts w:ascii="GHEA Grapalat" w:hAnsi="GHEA Grapalat"/>
          <w:sz w:val="24"/>
          <w:szCs w:val="24"/>
          <w:lang w:val="en-US"/>
        </w:rPr>
        <w:t>muradyan</w:t>
      </w:r>
      <w:proofErr w:type="spellEnd"/>
      <w:r w:rsidR="00CE79AF" w:rsidRPr="00CE79AF">
        <w:rPr>
          <w:rFonts w:ascii="GHEA Grapalat" w:hAnsi="GHEA Grapalat"/>
          <w:sz w:val="24"/>
          <w:szCs w:val="24"/>
        </w:rPr>
        <w:t>@</w:t>
      </w:r>
      <w:proofErr w:type="spellStart"/>
      <w:r w:rsidR="00CE79AF">
        <w:rPr>
          <w:rFonts w:ascii="GHEA Grapalat" w:hAnsi="GHEA Grapalat"/>
          <w:sz w:val="24"/>
          <w:szCs w:val="24"/>
          <w:lang w:val="en-US"/>
        </w:rPr>
        <w:t>yerevan</w:t>
      </w:r>
      <w:proofErr w:type="spellEnd"/>
      <w:r w:rsidR="00CE79AF" w:rsidRPr="00CE79AF">
        <w:rPr>
          <w:rFonts w:ascii="GHEA Grapalat" w:hAnsi="GHEA Grapalat"/>
          <w:sz w:val="24"/>
          <w:szCs w:val="24"/>
        </w:rPr>
        <w:t>.</w:t>
      </w:r>
      <w:r w:rsidR="00CE79AF">
        <w:rPr>
          <w:rFonts w:ascii="GHEA Grapalat" w:hAnsi="GHEA Grapalat"/>
          <w:sz w:val="24"/>
          <w:szCs w:val="24"/>
          <w:lang w:val="en-US"/>
        </w:rPr>
        <w:t>am</w:t>
      </w:r>
    </w:p>
    <w:p w14:paraId="12D3AD22" w14:textId="77777777" w:rsidR="00096865" w:rsidRPr="009044F1" w:rsidRDefault="00F5653D" w:rsidP="00EE54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DA5AB92" w14:textId="77777777" w:rsidR="00096865" w:rsidRPr="009044F1" w:rsidRDefault="00F63BBB" w:rsidP="00EE54EE">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D546400" w14:textId="0CD5491C" w:rsidR="00BE6070" w:rsidRPr="0082598E" w:rsidRDefault="00845AA5" w:rsidP="00BE6070">
      <w:pPr>
        <w:pStyle w:val="BodyText"/>
        <w:widowControl w:val="0"/>
        <w:spacing w:after="0"/>
        <w:ind w:right="-7"/>
        <w:jc w:val="both"/>
        <w:rPr>
          <w:rFonts w:ascii="GHEA Grapalat" w:hAnsi="GHEA Grapalat"/>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00BE6070" w:rsidRPr="0082598E">
        <w:rPr>
          <w:rFonts w:ascii="GHEA Grapalat" w:hAnsi="GHEA Grapalat"/>
        </w:rPr>
        <w:t xml:space="preserve">Предметом закупки является </w:t>
      </w:r>
      <w:r w:rsidR="001130AE" w:rsidRPr="00D567E8">
        <w:rPr>
          <w:rFonts w:ascii="GHEA Grapalat" w:hAnsi="GHEA Grapalat"/>
        </w:rPr>
        <w:t>приобретени</w:t>
      </w:r>
      <w:r w:rsidR="001130AE" w:rsidRPr="00B667F0">
        <w:rPr>
          <w:rFonts w:ascii="GHEA Grapalat" w:hAnsi="GHEA Grapalat"/>
        </w:rPr>
        <w:t>e</w:t>
      </w:r>
      <w:r w:rsidR="001130AE" w:rsidRPr="00D567E8">
        <w:rPr>
          <w:rFonts w:ascii="GHEA Grapalat" w:hAnsi="GHEA Grapalat"/>
        </w:rPr>
        <w:t xml:space="preserve"> </w:t>
      </w:r>
      <w:r w:rsidR="001130AE">
        <w:rPr>
          <w:rFonts w:ascii="GHEA Grapalat" w:hAnsi="GHEA Grapalat"/>
        </w:rPr>
        <w:t>у</w:t>
      </w:r>
      <w:r w:rsidR="001130AE" w:rsidRPr="00D34A03">
        <w:rPr>
          <w:rFonts w:ascii="GHEA Grapalat" w:hAnsi="GHEA Grapalat"/>
        </w:rPr>
        <w:t>слуги по измерению дворовых территорий административного района Арабкир города Еревана</w:t>
      </w:r>
      <w:r w:rsidR="00BE6070" w:rsidRPr="0082598E">
        <w:rPr>
          <w:rFonts w:ascii="GHEA Grapalat" w:eastAsiaTheme="minorEastAsia" w:hAnsi="GHEA Grapalat" w:cstheme="minorBidi"/>
        </w:rPr>
        <w:t xml:space="preserve"> </w:t>
      </w:r>
      <w:r w:rsidR="00BE6070" w:rsidRPr="0082598E">
        <w:rPr>
          <w:rFonts w:ascii="GHEA Grapalat" w:hAnsi="GHEA Grapalat"/>
        </w:rPr>
        <w:t xml:space="preserve">(далее — также услуга) для нужд "мэрии г.Еревана", которые сгруппированы в </w:t>
      </w:r>
      <w:r w:rsidR="00B667F0">
        <w:rPr>
          <w:rFonts w:ascii="GHEA Grapalat" w:hAnsi="GHEA Grapalat"/>
          <w:lang w:val="hy-AM"/>
        </w:rPr>
        <w:t>1</w:t>
      </w:r>
      <w:r w:rsidR="00BE6070" w:rsidRPr="0082598E">
        <w:rPr>
          <w:rFonts w:ascii="GHEA Grapalat" w:hAnsi="GHEA Grapalat"/>
        </w:rPr>
        <w:t xml:space="preserve"> (</w:t>
      </w:r>
      <w:r w:rsidR="00B667F0">
        <w:rPr>
          <w:rFonts w:ascii="GHEA Grapalat" w:hAnsi="GHEA Grapalat"/>
        </w:rPr>
        <w:t>один</w:t>
      </w:r>
      <w:r w:rsidR="00BE6070" w:rsidRPr="0082598E">
        <w:rPr>
          <w:rFonts w:ascii="GHEA Grapalat" w:hAnsi="GHEA Grapalat"/>
        </w:rPr>
        <w:t>)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BE6070" w:rsidRPr="0082598E" w14:paraId="2526DF66" w14:textId="77777777" w:rsidTr="00D51B8F">
        <w:trPr>
          <w:trHeight w:val="736"/>
          <w:jc w:val="center"/>
        </w:trPr>
        <w:tc>
          <w:tcPr>
            <w:tcW w:w="2917" w:type="dxa"/>
            <w:gridSpan w:val="2"/>
            <w:vAlign w:val="center"/>
          </w:tcPr>
          <w:p w14:paraId="798CFB1C" w14:textId="77777777" w:rsidR="00BE6070" w:rsidRPr="0082598E" w:rsidRDefault="00BE6070" w:rsidP="00BE6070">
            <w:pPr>
              <w:pStyle w:val="BodyTextIndent2"/>
              <w:widowControl w:val="0"/>
              <w:spacing w:line="240" w:lineRule="auto"/>
              <w:ind w:firstLine="0"/>
              <w:jc w:val="center"/>
              <w:rPr>
                <w:rFonts w:ascii="GHEA Grapalat" w:hAnsi="GHEA Grapalat"/>
                <w:b/>
              </w:rPr>
            </w:pPr>
          </w:p>
          <w:p w14:paraId="308A5A55" w14:textId="77777777" w:rsidR="00BE6070" w:rsidRPr="0082598E" w:rsidRDefault="00BE6070" w:rsidP="00BE6070">
            <w:pPr>
              <w:pStyle w:val="BodyTextIndent2"/>
              <w:widowControl w:val="0"/>
              <w:spacing w:line="240" w:lineRule="auto"/>
              <w:ind w:firstLine="0"/>
              <w:jc w:val="center"/>
              <w:rPr>
                <w:rFonts w:ascii="GHEA Grapalat" w:hAnsi="GHEA Grapalat"/>
                <w:b/>
                <w:bCs/>
              </w:rPr>
            </w:pPr>
            <w:r w:rsidRPr="0082598E">
              <w:rPr>
                <w:rFonts w:ascii="GHEA Grapalat" w:hAnsi="GHEA Grapalat"/>
                <w:b/>
              </w:rPr>
              <w:t>Лотов</w:t>
            </w:r>
          </w:p>
        </w:tc>
        <w:tc>
          <w:tcPr>
            <w:tcW w:w="6317" w:type="dxa"/>
            <w:vMerge w:val="restart"/>
            <w:vAlign w:val="center"/>
          </w:tcPr>
          <w:p w14:paraId="46B83DC7" w14:textId="77777777" w:rsidR="00BE6070" w:rsidRPr="0082598E" w:rsidRDefault="00BE6070" w:rsidP="00BE6070">
            <w:pPr>
              <w:pStyle w:val="BodyTextIndent2"/>
              <w:widowControl w:val="0"/>
              <w:spacing w:line="240" w:lineRule="auto"/>
              <w:ind w:firstLine="0"/>
              <w:jc w:val="center"/>
              <w:rPr>
                <w:rFonts w:ascii="GHEA Grapalat" w:hAnsi="GHEA Grapalat"/>
                <w:b/>
                <w:bCs/>
                <w:sz w:val="24"/>
                <w:szCs w:val="24"/>
              </w:rPr>
            </w:pPr>
            <w:r w:rsidRPr="0082598E">
              <w:rPr>
                <w:rFonts w:ascii="GHEA Grapalat" w:hAnsi="GHEA Grapalat"/>
                <w:b/>
                <w:sz w:val="24"/>
                <w:szCs w:val="24"/>
              </w:rPr>
              <w:t>Наименование лота</w:t>
            </w:r>
          </w:p>
        </w:tc>
      </w:tr>
      <w:tr w:rsidR="00BE6070" w:rsidRPr="0082598E" w14:paraId="061C3F03" w14:textId="77777777" w:rsidTr="00D51B8F">
        <w:trPr>
          <w:jc w:val="center"/>
          <w:ins w:id="1" w:author="Vardan" w:date="2022-05-29T21:53:00Z"/>
        </w:trPr>
        <w:tc>
          <w:tcPr>
            <w:tcW w:w="1035" w:type="dxa"/>
            <w:vAlign w:val="center"/>
          </w:tcPr>
          <w:p w14:paraId="5F55194E" w14:textId="77777777" w:rsidR="00BE6070" w:rsidRPr="0082598E" w:rsidRDefault="00BE6070" w:rsidP="00BE6070">
            <w:pPr>
              <w:pStyle w:val="BodyTextIndent2"/>
              <w:widowControl w:val="0"/>
              <w:spacing w:line="240" w:lineRule="auto"/>
              <w:ind w:firstLine="0"/>
              <w:jc w:val="center"/>
              <w:rPr>
                <w:ins w:id="2" w:author="Vardan" w:date="2022-05-29T21:53:00Z"/>
                <w:rFonts w:ascii="GHEA Grapalat" w:hAnsi="GHEA Grapalat"/>
                <w:b/>
                <w:lang w:val="en-US"/>
              </w:rPr>
            </w:pPr>
            <w:r w:rsidRPr="0082598E">
              <w:rPr>
                <w:rFonts w:ascii="GHEA Grapalat" w:hAnsi="GHEA Grapalat"/>
                <w:b/>
              </w:rPr>
              <w:t>Номера</w:t>
            </w:r>
            <w:r w:rsidRPr="0082598E">
              <w:rPr>
                <w:rFonts w:ascii="GHEA Grapalat" w:hAnsi="GHEA Grapalat"/>
                <w:b/>
                <w:lang w:val="en-US"/>
              </w:rPr>
              <w:t xml:space="preserve"> </w:t>
            </w:r>
          </w:p>
        </w:tc>
        <w:tc>
          <w:tcPr>
            <w:tcW w:w="1882" w:type="dxa"/>
            <w:vAlign w:val="center"/>
          </w:tcPr>
          <w:p w14:paraId="5EB8A997" w14:textId="673FBC3B" w:rsidR="00BE6070" w:rsidRPr="0082598E" w:rsidRDefault="00BE6070" w:rsidP="00BE6070">
            <w:pPr>
              <w:pStyle w:val="BodyTextIndent2"/>
              <w:widowControl w:val="0"/>
              <w:spacing w:line="240" w:lineRule="auto"/>
              <w:ind w:firstLine="0"/>
              <w:jc w:val="center"/>
              <w:rPr>
                <w:ins w:id="3" w:author="Vardan" w:date="2022-05-29T21:53:00Z"/>
                <w:rFonts w:ascii="GHEA Grapalat" w:hAnsi="GHEA Grapalat"/>
                <w:b/>
              </w:rPr>
            </w:pPr>
            <w:r w:rsidRPr="0082598E">
              <w:rPr>
                <w:rFonts w:ascii="GHEA Grapalat" w:hAnsi="GHEA Grapalat"/>
                <w:b/>
              </w:rPr>
              <w:t>Цена закупки</w:t>
            </w:r>
            <w:r w:rsidRPr="0082598E">
              <w:rPr>
                <w:rFonts w:ascii="GHEA Grapalat" w:hAnsi="GHEA Grapalat"/>
                <w:b/>
                <w:lang w:val="hy-AM"/>
              </w:rPr>
              <w:t xml:space="preserve"> </w:t>
            </w:r>
            <w:r w:rsidRPr="0082598E">
              <w:rPr>
                <w:rFonts w:ascii="GHEA Grapalat" w:hAnsi="GHEA Grapalat"/>
                <w:b/>
              </w:rPr>
              <w:t xml:space="preserve">макс. Цена </w:t>
            </w:r>
          </w:p>
        </w:tc>
        <w:tc>
          <w:tcPr>
            <w:tcW w:w="6317" w:type="dxa"/>
            <w:vMerge/>
            <w:vAlign w:val="center"/>
          </w:tcPr>
          <w:p w14:paraId="6D4EE10A" w14:textId="77777777" w:rsidR="00BE6070" w:rsidRPr="0082598E" w:rsidRDefault="00BE6070" w:rsidP="00BE6070">
            <w:pPr>
              <w:pStyle w:val="BodyTextIndent2"/>
              <w:widowControl w:val="0"/>
              <w:spacing w:line="240" w:lineRule="auto"/>
              <w:ind w:firstLine="0"/>
              <w:rPr>
                <w:ins w:id="4" w:author="Vardan" w:date="2022-05-29T21:53:00Z"/>
                <w:rFonts w:ascii="GHEA Grapalat" w:hAnsi="GHEA Grapalat"/>
                <w:sz w:val="24"/>
                <w:szCs w:val="24"/>
                <w:u w:val="single"/>
              </w:rPr>
            </w:pPr>
          </w:p>
        </w:tc>
      </w:tr>
      <w:tr w:rsidR="00BE6070" w:rsidRPr="0082598E" w14:paraId="4FD4791C" w14:textId="77777777" w:rsidTr="00D51B8F">
        <w:trPr>
          <w:jc w:val="center"/>
        </w:trPr>
        <w:tc>
          <w:tcPr>
            <w:tcW w:w="1035" w:type="dxa"/>
            <w:vAlign w:val="center"/>
          </w:tcPr>
          <w:p w14:paraId="04AA0BAB" w14:textId="77777777" w:rsidR="00BE6070" w:rsidRPr="0082598E" w:rsidRDefault="00BE6070" w:rsidP="00BE6070">
            <w:pPr>
              <w:pStyle w:val="BodyTextIndent2"/>
              <w:widowControl w:val="0"/>
              <w:spacing w:line="240" w:lineRule="auto"/>
              <w:ind w:firstLine="0"/>
              <w:jc w:val="center"/>
              <w:rPr>
                <w:rFonts w:ascii="GHEA Grapalat" w:hAnsi="GHEA Grapalat"/>
                <w:sz w:val="24"/>
                <w:szCs w:val="24"/>
              </w:rPr>
            </w:pPr>
            <w:r w:rsidRPr="0082598E">
              <w:rPr>
                <w:rFonts w:ascii="GHEA Grapalat" w:hAnsi="GHEA Grapalat"/>
                <w:sz w:val="24"/>
                <w:szCs w:val="24"/>
              </w:rPr>
              <w:t>1</w:t>
            </w:r>
          </w:p>
        </w:tc>
        <w:tc>
          <w:tcPr>
            <w:tcW w:w="1882" w:type="dxa"/>
            <w:vAlign w:val="center"/>
          </w:tcPr>
          <w:p w14:paraId="0A8E4DBB" w14:textId="6624287B" w:rsidR="00BE6070" w:rsidRPr="0082598E" w:rsidRDefault="001130AE" w:rsidP="00BE6070">
            <w:pPr>
              <w:pStyle w:val="BodyTextIndent2"/>
              <w:widowControl w:val="0"/>
              <w:spacing w:line="240" w:lineRule="auto"/>
              <w:ind w:firstLine="0"/>
              <w:jc w:val="center"/>
              <w:rPr>
                <w:rFonts w:ascii="GHEA Grapalat" w:hAnsi="GHEA Grapalat"/>
                <w:sz w:val="24"/>
                <w:szCs w:val="24"/>
              </w:rPr>
            </w:pPr>
            <w:r>
              <w:rPr>
                <w:rFonts w:ascii="GHEA Grapalat" w:hAnsi="GHEA Grapalat"/>
              </w:rPr>
              <w:t>3000000</w:t>
            </w:r>
          </w:p>
        </w:tc>
        <w:tc>
          <w:tcPr>
            <w:tcW w:w="6317" w:type="dxa"/>
            <w:vAlign w:val="center"/>
          </w:tcPr>
          <w:p w14:paraId="1048B1AA" w14:textId="7711CC66" w:rsidR="00BE6070" w:rsidRPr="0082598E" w:rsidRDefault="001130AE" w:rsidP="00BE6070">
            <w:pPr>
              <w:pStyle w:val="BodyTextIndent2"/>
              <w:widowControl w:val="0"/>
              <w:spacing w:line="240" w:lineRule="auto"/>
              <w:ind w:firstLine="0"/>
              <w:rPr>
                <w:rFonts w:ascii="GHEA Grapalat" w:hAnsi="GHEA Grapalat"/>
                <w:sz w:val="24"/>
                <w:szCs w:val="24"/>
                <w:u w:val="single"/>
                <w:vertAlign w:val="subscript"/>
              </w:rPr>
            </w:pPr>
            <w:r w:rsidRPr="00D567E8">
              <w:rPr>
                <w:rFonts w:ascii="GHEA Grapalat" w:hAnsi="GHEA Grapalat"/>
              </w:rPr>
              <w:t>приобретени</w:t>
            </w:r>
            <w:r w:rsidRPr="00B667F0">
              <w:rPr>
                <w:rFonts w:ascii="GHEA Grapalat" w:hAnsi="GHEA Grapalat"/>
              </w:rPr>
              <w:t>e</w:t>
            </w:r>
            <w:r w:rsidRPr="00D567E8">
              <w:rPr>
                <w:rFonts w:ascii="GHEA Grapalat" w:hAnsi="GHEA Grapalat"/>
              </w:rPr>
              <w:t xml:space="preserve"> </w:t>
            </w:r>
            <w:r>
              <w:rPr>
                <w:rFonts w:ascii="GHEA Grapalat" w:hAnsi="GHEA Grapalat"/>
              </w:rPr>
              <w:t>у</w:t>
            </w:r>
            <w:r w:rsidRPr="00D34A03">
              <w:rPr>
                <w:rFonts w:ascii="GHEA Grapalat" w:hAnsi="GHEA Grapalat"/>
              </w:rPr>
              <w:t>слуги по измерению дворовых территорий административного района Арабкир города Еревана</w:t>
            </w:r>
          </w:p>
        </w:tc>
      </w:tr>
    </w:tbl>
    <w:p w14:paraId="21990D64" w14:textId="77777777" w:rsidR="00BE6070" w:rsidRPr="009044F1" w:rsidRDefault="00BE6070" w:rsidP="00BE6070">
      <w:pPr>
        <w:pStyle w:val="BodyTextIndent2"/>
        <w:widowControl w:val="0"/>
        <w:spacing w:line="240" w:lineRule="auto"/>
        <w:ind w:firstLine="567"/>
        <w:rPr>
          <w:rFonts w:ascii="GHEA Grapalat" w:hAnsi="GHEA Grapalat"/>
          <w:sz w:val="24"/>
          <w:szCs w:val="24"/>
        </w:rPr>
      </w:pPr>
      <w:r w:rsidRPr="0082598E">
        <w:rPr>
          <w:rFonts w:ascii="GHEA Grapalat" w:hAnsi="GHEA Grapalat"/>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w:t>
      </w:r>
      <w:r w:rsidRPr="009044F1">
        <w:rPr>
          <w:rFonts w:ascii="GHEA Grapalat" w:hAnsi="GHEA Grapalat"/>
          <w:sz w:val="24"/>
          <w:szCs w:val="24"/>
        </w:rPr>
        <w:t xml:space="preserve"> представлен </w:t>
      </w:r>
      <w:r w:rsidRPr="00E21282">
        <w:rPr>
          <w:rFonts w:ascii="GHEA Grapalat" w:hAnsi="GHEA Grapalat"/>
          <w:sz w:val="24"/>
          <w:szCs w:val="24"/>
        </w:rPr>
        <w:t>в Приложении № 6 к настоящему Приглашению.</w:t>
      </w:r>
    </w:p>
    <w:p w14:paraId="10E1C2F5" w14:textId="07A369EE" w:rsidR="00BE6070" w:rsidRDefault="00BE6070" w:rsidP="00BE6070">
      <w:pPr>
        <w:pStyle w:val="Heading3"/>
        <w:keepNext w:val="0"/>
        <w:widowControl w:val="0"/>
        <w:tabs>
          <w:tab w:val="left" w:pos="1134"/>
        </w:tabs>
        <w:spacing w:line="240" w:lineRule="auto"/>
        <w:ind w:firstLine="567"/>
        <w:jc w:val="both"/>
        <w:rPr>
          <w:rFonts w:ascii="GHEA Grapalat" w:hAnsi="GHEA Grapalat"/>
          <w:sz w:val="24"/>
          <w:szCs w:val="24"/>
        </w:rPr>
      </w:pPr>
    </w:p>
    <w:p w14:paraId="3C25AD75" w14:textId="77777777" w:rsidR="00C00752" w:rsidRPr="00716B81" w:rsidRDefault="00693101" w:rsidP="00EE54EE">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0C7C3727" w14:textId="77777777" w:rsidR="00753E6E" w:rsidRPr="009044F1" w:rsidRDefault="00096865" w:rsidP="00EE54EE">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45C77E3"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A6FF317" w14:textId="77777777" w:rsidR="00753E6E" w:rsidRPr="003240F7" w:rsidRDefault="00753E6E" w:rsidP="00EE54EE">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73CD98F6"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31720CE1"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F64E2C9" w14:textId="77777777" w:rsidR="00753E6E" w:rsidRDefault="00753E6E" w:rsidP="00EE54EE">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CF7728" w14:textId="77777777" w:rsidR="00180BAD" w:rsidRDefault="00180BAD" w:rsidP="00180BAD">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283FD4">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C5D2B0F" w14:textId="77777777" w:rsidR="001A6383" w:rsidRDefault="00990561" w:rsidP="00EE54EE">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D49C9F8" w14:textId="77777777" w:rsidR="00775378" w:rsidRPr="001A6383" w:rsidRDefault="00775378" w:rsidP="00EE54EE">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2D62209" w14:textId="77777777" w:rsidR="00775378" w:rsidRPr="001A6383" w:rsidRDefault="00775378" w:rsidP="00EE54EE">
      <w:pPr>
        <w:pStyle w:val="ListParagraph"/>
        <w:widowControl w:val="0"/>
        <w:numPr>
          <w:ilvl w:val="0"/>
          <w:numId w:val="32"/>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w:t>
      </w:r>
      <w:r w:rsidRPr="001A6383">
        <w:rPr>
          <w:rFonts w:ascii="GHEA Grapalat" w:hAnsi="GHEA Grapalat" w:cs="Sylfaen"/>
        </w:rPr>
        <w:lastRenderedPageBreak/>
        <w:t>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BE47F53" w14:textId="77777777" w:rsidR="00775378" w:rsidRPr="001A6383" w:rsidRDefault="00775378" w:rsidP="00EE54EE">
      <w:pPr>
        <w:pStyle w:val="ListParagraph"/>
        <w:widowControl w:val="0"/>
        <w:numPr>
          <w:ilvl w:val="0"/>
          <w:numId w:val="32"/>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47F554A4" w14:textId="77777777" w:rsidR="00753E6E" w:rsidRPr="009044F1" w:rsidRDefault="00753E6E" w:rsidP="00EE54EE">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E7FAE91" w14:textId="77777777" w:rsidR="008E4013" w:rsidRDefault="008E4013" w:rsidP="008E4013">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0896FAAA" w14:textId="77777777" w:rsidR="00BA3554" w:rsidRPr="00716B81" w:rsidRDefault="00BA3554" w:rsidP="00EE54EE">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31B1125" w14:textId="77777777" w:rsidR="00D5674E" w:rsidRPr="009044F1" w:rsidRDefault="009F18D0" w:rsidP="00EE54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06D738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1F71ADA"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CDF83B"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F0AC630"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B621A18"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D8FF1E5"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63334B1" w14:textId="77777777" w:rsidR="00D5674E" w:rsidRPr="008842CE"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5792E8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FC0FF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w:t>
      </w:r>
      <w:r w:rsidRPr="009044F1">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4FE80C8"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29F35A7"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0D9F59A" w14:textId="77777777" w:rsidR="004D28ED" w:rsidRDefault="00D5674E" w:rsidP="00EE54EE">
      <w:pPr>
        <w:widowControl w:val="0"/>
        <w:tabs>
          <w:tab w:val="left" w:pos="1134"/>
        </w:tabs>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4AFD5B0" w14:textId="77777777" w:rsidR="006A1FFF" w:rsidRPr="009044F1" w:rsidRDefault="00096865" w:rsidP="00EE54EE">
      <w:pPr>
        <w:widowControl w:val="0"/>
        <w:tabs>
          <w:tab w:val="left" w:pos="1134"/>
        </w:tabs>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14:paraId="58A58904" w14:textId="77777777" w:rsidR="000A6B75" w:rsidRPr="009044F1" w:rsidRDefault="000A6B75"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186549D" w14:textId="77777777" w:rsidR="009E07EE" w:rsidRPr="009044F1" w:rsidRDefault="000A6B75"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968F608" w14:textId="77777777" w:rsidR="000A6B75" w:rsidRPr="009044F1" w:rsidRDefault="000A6B75" w:rsidP="00EE54EE">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AB3796E" w14:textId="77777777" w:rsidR="005A405F" w:rsidRPr="00ED3BA4" w:rsidRDefault="00C366B6" w:rsidP="00EE54E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4659C9" w14:textId="77777777" w:rsidR="000A6B75" w:rsidRPr="009044F1" w:rsidRDefault="00C366B6" w:rsidP="00EE54E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EF5248" w14:textId="77777777" w:rsidR="00096865" w:rsidRPr="009044F1" w:rsidRDefault="00ED2352" w:rsidP="00EE54EE">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B345AF6"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928229" w14:textId="77777777" w:rsidR="00096865" w:rsidRPr="009044F1" w:rsidRDefault="00096865" w:rsidP="00EE54EE">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49981CDC"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980614" w14:textId="77777777" w:rsidR="00462E00" w:rsidRPr="00204EEA" w:rsidRDefault="00096865" w:rsidP="00EE54EE">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22E1C29" w14:textId="77777777" w:rsidR="00096865" w:rsidRDefault="00096865" w:rsidP="00EE54EE">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DFB2423" w14:textId="77777777" w:rsidR="002D7D70" w:rsidRPr="000811C1" w:rsidRDefault="002D7D70" w:rsidP="00EE54E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6A64B5A" w14:textId="77777777" w:rsidR="00096865" w:rsidRPr="009044F1" w:rsidRDefault="00096865" w:rsidP="00EE54EE">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4"/>
        <w:t>6</w:t>
      </w:r>
      <w:r w:rsidRPr="009044F1">
        <w:rPr>
          <w:rFonts w:ascii="GHEA Grapalat" w:hAnsi="GHEA Grapalat"/>
        </w:rPr>
        <w:t xml:space="preserve">. </w:t>
      </w:r>
    </w:p>
    <w:p w14:paraId="54A58041" w14:textId="77777777" w:rsidR="00096865" w:rsidRPr="00995804" w:rsidRDefault="00955A1E" w:rsidP="00EE54EE">
      <w:pPr>
        <w:widowControl w:val="0"/>
        <w:jc w:val="center"/>
        <w:rPr>
          <w:rFonts w:ascii="GHEA Grapalat" w:hAnsi="GHEA Grapalat" w:cs="Arial"/>
          <w:b/>
        </w:rPr>
      </w:pPr>
      <w:r w:rsidRPr="00995804">
        <w:rPr>
          <w:rFonts w:ascii="GHEA Grapalat" w:hAnsi="GHEA Grapalat"/>
          <w:b/>
        </w:rPr>
        <w:t>4. ПОРЯДОК ПОДАЧИ ЗАЯВКИ</w:t>
      </w:r>
    </w:p>
    <w:p w14:paraId="6C361F2B" w14:textId="77777777" w:rsidR="00096865" w:rsidRDefault="00096865" w:rsidP="00EE54EE">
      <w:pPr>
        <w:widowControl w:val="0"/>
        <w:tabs>
          <w:tab w:val="left" w:pos="1134"/>
        </w:tabs>
        <w:ind w:firstLine="567"/>
        <w:jc w:val="both"/>
        <w:rPr>
          <w:rFonts w:ascii="GHEA Grapalat" w:hAnsi="GHEA Grapalat"/>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356A17D" w14:textId="77777777" w:rsidR="00096865" w:rsidRPr="009044F1" w:rsidRDefault="000946A3" w:rsidP="00EE54EE">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7E35C4" w14:textId="58AF9F90" w:rsidR="00096865" w:rsidRPr="005114D0" w:rsidRDefault="000946A3"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752E5" w:rsidRPr="00E752E5">
        <w:rPr>
          <w:rFonts w:ascii="GHEA Grapalat" w:hAnsi="GHEA Grapalat"/>
          <w:sz w:val="22"/>
          <w:szCs w:val="22"/>
        </w:rPr>
        <w:t>открытый конкурс</w:t>
      </w:r>
      <w:r w:rsidRPr="009044F1">
        <w:rPr>
          <w:rFonts w:ascii="GHEA Grapalat" w:hAnsi="GHEA Grapalat"/>
          <w:sz w:val="24"/>
          <w:szCs w:val="24"/>
        </w:rPr>
        <w:t>.</w:t>
      </w:r>
    </w:p>
    <w:p w14:paraId="4DE175B2" w14:textId="758C21FB" w:rsidR="00897024" w:rsidRPr="009044F1" w:rsidRDefault="00897024"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282967">
        <w:rPr>
          <w:rFonts w:ascii="GHEA Grapalat" w:hAnsi="GHEA Grapalat"/>
          <w:color w:val="FF0000"/>
          <w:sz w:val="24"/>
          <w:szCs w:val="24"/>
        </w:rPr>
        <w:t>11:00</w:t>
      </w:r>
      <w:r w:rsidRPr="002B0FCF">
        <w:rPr>
          <w:rFonts w:ascii="GHEA Grapalat" w:hAnsi="GHEA Grapalat"/>
          <w:color w:val="FF0000"/>
          <w:sz w:val="24"/>
          <w:szCs w:val="24"/>
        </w:rPr>
        <w:t xml:space="preserve"> часов </w:t>
      </w:r>
      <w:r w:rsidR="008E2B37" w:rsidRPr="008E2B37">
        <w:rPr>
          <w:rFonts w:ascii="GHEA Grapalat" w:hAnsi="GHEA Grapalat"/>
          <w:color w:val="FF0000"/>
          <w:sz w:val="24"/>
          <w:szCs w:val="24"/>
        </w:rPr>
        <w:t>19</w:t>
      </w:r>
      <w:r w:rsidR="00AF6B70" w:rsidRPr="00AF6B70">
        <w:rPr>
          <w:rFonts w:ascii="GHEA Grapalat" w:hAnsi="GHEA Grapalat"/>
          <w:sz w:val="24"/>
          <w:szCs w:val="24"/>
        </w:rPr>
        <w:t>.02.2026</w:t>
      </w:r>
      <w:r w:rsidR="00AF6B70" w:rsidRPr="00AF6B70">
        <w:rPr>
          <w:rFonts w:ascii="GHEA Grapalat" w:hAnsi="GHEA Grapalat"/>
          <w:b/>
          <w:sz w:val="24"/>
          <w:szCs w:val="24"/>
        </w:rPr>
        <w:t>г</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5D6D112B" w14:textId="77777777" w:rsidR="00B67CCD" w:rsidRPr="00D3436F" w:rsidRDefault="00B67CCD"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C3880DA" w14:textId="77777777" w:rsidR="005F25EF" w:rsidRDefault="005F25EF" w:rsidP="00EE54E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EB40A0E" w14:textId="77777777" w:rsidR="005F25EF" w:rsidRDefault="005F25EF" w:rsidP="00EE54EE">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BF29347" w14:textId="77777777" w:rsidR="00C648DF" w:rsidRDefault="005F25EF" w:rsidP="00EE54EE">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6408DC9D" w14:textId="77777777" w:rsidR="005F25EF" w:rsidRDefault="005F25EF" w:rsidP="00EE54EE">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3045A5D" w14:textId="77777777" w:rsidR="005F25EF" w:rsidRDefault="005F25EF" w:rsidP="00EE54E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0B67C5" w14:textId="77777777" w:rsidR="00EA0D10" w:rsidRPr="002D0E98" w:rsidRDefault="001361B2" w:rsidP="00EE54EE">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6598BD11" w14:textId="77777777" w:rsidR="00B67CCD" w:rsidRPr="009044F1" w:rsidRDefault="008E58A2"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6DC9FFE" w14:textId="77777777" w:rsidR="000845F6" w:rsidRPr="009044F1" w:rsidRDefault="002A6730"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8F2AB8B" w14:textId="77777777" w:rsidR="000845F6" w:rsidRPr="00D3436F" w:rsidRDefault="002A6730"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0ABA5ED" w14:textId="77777777" w:rsidR="00721677" w:rsidRDefault="00721677" w:rsidP="00EE54E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40931F1" w14:textId="77777777" w:rsidR="00721677" w:rsidRDefault="00721677" w:rsidP="00EE54E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FCDB0E9" w14:textId="77777777" w:rsidR="007D3A92" w:rsidRDefault="00721677"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w:t>
      </w:r>
      <w:r>
        <w:rPr>
          <w:rFonts w:ascii="GHEA Grapalat" w:hAnsi="GHEA Grapalat" w:cs="Sylfaen"/>
          <w:sz w:val="24"/>
          <w:szCs w:val="24"/>
        </w:rPr>
        <w:lastRenderedPageBreak/>
        <w:t>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108A3A1" w14:textId="77777777" w:rsidR="00A45946" w:rsidRPr="009044F1" w:rsidRDefault="00333B85" w:rsidP="00EE54EE">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37A07D1" w14:textId="77777777" w:rsidR="00A45946" w:rsidRPr="009044F1" w:rsidRDefault="00C8055A" w:rsidP="00EE54EE">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8ABCD6" w14:textId="77777777" w:rsidR="00B95FE0" w:rsidRPr="009044F1" w:rsidRDefault="00C8055A"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47B2FDD" w14:textId="77777777" w:rsidR="00732678" w:rsidRDefault="00940B86" w:rsidP="00EE54EE">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264248D" w14:textId="77777777" w:rsidR="00B95FE0" w:rsidRPr="009044F1" w:rsidRDefault="00A70A2B" w:rsidP="00EE54E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6DAFBF5"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A00AB76"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6BEB651" w14:textId="77777777" w:rsidR="00A45946" w:rsidRPr="00697F11" w:rsidRDefault="00B95FE0"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4D652335" w14:textId="77777777" w:rsidR="00B9778A" w:rsidRPr="00697F11" w:rsidRDefault="00B9778A"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3C0483AB" w14:textId="77777777" w:rsidR="00A14685" w:rsidRDefault="00A14685"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43C01AE" w14:textId="77777777" w:rsidR="00147FD7" w:rsidRDefault="00147FD7" w:rsidP="00EE54EE">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D19196C" w14:textId="77777777" w:rsidR="0048059F" w:rsidRPr="009044F1" w:rsidRDefault="0048059F"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6F11A54" w14:textId="77777777" w:rsidR="00A45946" w:rsidRPr="009044F1" w:rsidRDefault="00C8055A"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A8BD70B" w14:textId="77777777" w:rsidR="009D180E" w:rsidRDefault="009D180E" w:rsidP="00EE54EE">
      <w:pPr>
        <w:widowControl w:val="0"/>
        <w:ind w:left="567" w:right="565"/>
        <w:jc w:val="center"/>
        <w:rPr>
          <w:rFonts w:ascii="GHEA Grapalat" w:hAnsi="GHEA Grapalat"/>
          <w:b/>
          <w:lang w:val="hy-AM"/>
        </w:rPr>
      </w:pPr>
    </w:p>
    <w:p w14:paraId="31C58243" w14:textId="77777777" w:rsidR="00096865" w:rsidRPr="009044F1" w:rsidRDefault="00220C7C" w:rsidP="00EE54EE">
      <w:pPr>
        <w:widowControl w:val="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122FFD6" w14:textId="77777777" w:rsidR="00096865" w:rsidRPr="00AA7117" w:rsidRDefault="00220C7C"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6BD70C3" w14:textId="77777777" w:rsidR="00096865" w:rsidRPr="009044F1" w:rsidRDefault="00220C7C"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C9BAF47" w14:textId="77777777" w:rsidR="00FA0E41" w:rsidRPr="009044F1" w:rsidRDefault="00FA0E41" w:rsidP="00EE54EE">
      <w:pPr>
        <w:widowControl w:val="0"/>
        <w:ind w:firstLine="567"/>
        <w:jc w:val="center"/>
        <w:rPr>
          <w:rFonts w:ascii="GHEA Grapalat" w:hAnsi="GHEA Grapalat"/>
          <w:b/>
        </w:rPr>
      </w:pPr>
    </w:p>
    <w:p w14:paraId="6C9303A5" w14:textId="77777777" w:rsidR="00096865" w:rsidRPr="009044F1" w:rsidRDefault="00E70FC4" w:rsidP="00EE54EE">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EFFCF6B" w14:textId="1A7A015A" w:rsidR="00172C97" w:rsidRPr="009044F1" w:rsidRDefault="00172C97" w:rsidP="00EE54EE">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282967">
        <w:rPr>
          <w:rFonts w:ascii="GHEA Grapalat" w:hAnsi="GHEA Grapalat"/>
          <w:color w:val="FF0000"/>
          <w:sz w:val="24"/>
          <w:szCs w:val="24"/>
        </w:rPr>
        <w:t>11:00</w:t>
      </w:r>
      <w:r w:rsidRPr="002B0FCF">
        <w:rPr>
          <w:rFonts w:ascii="GHEA Grapalat" w:hAnsi="GHEA Grapalat"/>
          <w:color w:val="FF0000"/>
          <w:sz w:val="24"/>
          <w:szCs w:val="24"/>
        </w:rPr>
        <w:t xml:space="preserve"> часов </w:t>
      </w:r>
      <w:r w:rsidR="008E2B37" w:rsidRPr="008E2B37">
        <w:rPr>
          <w:rFonts w:ascii="GHEA Grapalat" w:hAnsi="GHEA Grapalat"/>
          <w:color w:val="FF0000"/>
          <w:sz w:val="24"/>
          <w:szCs w:val="24"/>
        </w:rPr>
        <w:t>1</w:t>
      </w:r>
      <w:r w:rsidR="008E2B37">
        <w:rPr>
          <w:rFonts w:ascii="GHEA Grapalat" w:hAnsi="GHEA Grapalat"/>
          <w:color w:val="FF0000"/>
          <w:sz w:val="24"/>
          <w:szCs w:val="24"/>
          <w:lang w:val="en-US"/>
        </w:rPr>
        <w:t>9</w:t>
      </w:r>
      <w:r w:rsidR="00AF6B70" w:rsidRPr="00AF6B70">
        <w:rPr>
          <w:rFonts w:ascii="GHEA Grapalat" w:hAnsi="GHEA Grapalat"/>
          <w:sz w:val="24"/>
          <w:szCs w:val="24"/>
        </w:rPr>
        <w:t>.02.2026</w:t>
      </w:r>
      <w:r w:rsidR="00AF6B70" w:rsidRPr="00AF6B70">
        <w:rPr>
          <w:rFonts w:ascii="GHEA Grapalat" w:hAnsi="GHEA Grapalat"/>
          <w:b/>
          <w:sz w:val="24"/>
          <w:szCs w:val="24"/>
        </w:rPr>
        <w:t>г</w:t>
      </w:r>
      <w:r w:rsidR="00AF6B70" w:rsidRPr="009044F1">
        <w:rPr>
          <w:rFonts w:ascii="GHEA Grapalat" w:hAnsi="GHEA Grapalat"/>
          <w:sz w:val="24"/>
          <w:szCs w:val="24"/>
        </w:rPr>
        <w:t xml:space="preserve"> </w:t>
      </w:r>
      <w:r w:rsidR="00113377" w:rsidRPr="009044F1">
        <w:rPr>
          <w:rFonts w:ascii="GHEA Grapalat" w:hAnsi="GHEA Grapalat"/>
          <w:sz w:val="24"/>
          <w:szCs w:val="24"/>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16C52D17" w14:textId="77777777" w:rsidR="00ED6836" w:rsidRPr="009044F1" w:rsidRDefault="009B6D58" w:rsidP="00EE54EE">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55F9071" w14:textId="77777777" w:rsidR="003B60D5" w:rsidRPr="009044F1" w:rsidRDefault="00ED6836" w:rsidP="00EE54EE">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5E3504A8" w14:textId="77777777" w:rsidR="009A796C" w:rsidRPr="009044F1" w:rsidRDefault="00FD2748" w:rsidP="00EE54EE">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300976B" w14:textId="77777777" w:rsidR="002A665D" w:rsidRPr="002A665D" w:rsidRDefault="00CF34DE" w:rsidP="00EE54EE">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38BDBD69" w14:textId="77777777" w:rsidR="00ED6836" w:rsidRPr="009044F1" w:rsidRDefault="00745561" w:rsidP="00EE54EE">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218414E" w14:textId="77777777" w:rsidR="00096865" w:rsidRPr="009044F1" w:rsidRDefault="00FD274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78E3735" w14:textId="77777777" w:rsidR="00B514E8" w:rsidRPr="009044F1" w:rsidRDefault="00FD2748"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5E8DF59" w14:textId="77777777" w:rsidR="00172C97" w:rsidRPr="00172C97" w:rsidRDefault="00FD2748" w:rsidP="00EE54EE">
      <w:pPr>
        <w:pStyle w:val="BodyTextIndent"/>
        <w:widowControl w:val="0"/>
        <w:tabs>
          <w:tab w:val="left" w:pos="1134"/>
        </w:tabs>
        <w:spacing w:line="240" w:lineRule="auto"/>
        <w:ind w:firstLine="567"/>
        <w:rPr>
          <w:rFonts w:asciiTheme="minorHAnsi" w:hAnsiTheme="minorHAnsi"/>
          <w:i w:val="0"/>
        </w:rPr>
      </w:pPr>
      <w:r w:rsidRPr="00172C97">
        <w:rPr>
          <w:rFonts w:ascii="GHEA Grapalat" w:hAnsi="GHEA Grapalat"/>
          <w:i w:val="0"/>
          <w:sz w:val="24"/>
          <w:szCs w:val="24"/>
        </w:rPr>
        <w:lastRenderedPageBreak/>
        <w:t>8.5</w:t>
      </w:r>
      <w:r w:rsidR="00172C97">
        <w:rPr>
          <w:rFonts w:ascii="GHEA Grapalat" w:hAnsi="GHEA Grapalat"/>
          <w:i w:val="0"/>
          <w:sz w:val="24"/>
          <w:szCs w:val="24"/>
        </w:rPr>
        <w:t>.</w:t>
      </w:r>
      <w:r w:rsidR="00172C97" w:rsidRPr="00172C97">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установленным Центральным банком р. Армения на день открытия заявок</w:t>
      </w:r>
      <w:r w:rsidR="00172C97" w:rsidRPr="00172C97">
        <w:rPr>
          <w:rStyle w:val="FootnoteReference"/>
          <w:rFonts w:ascii="GHEA Grapalat" w:hAnsi="GHEA Grapalat"/>
          <w:i w:val="0"/>
          <w:sz w:val="24"/>
          <w:szCs w:val="24"/>
        </w:rPr>
        <w:t xml:space="preserve"> </w:t>
      </w:r>
    </w:p>
    <w:p w14:paraId="51CD0CCF" w14:textId="77777777" w:rsidR="009B6D58" w:rsidRPr="00186559" w:rsidRDefault="00FD2748" w:rsidP="00EE54EE">
      <w:pPr>
        <w:pStyle w:val="BodyTextIndent"/>
        <w:widowControl w:val="0"/>
        <w:tabs>
          <w:tab w:val="left" w:pos="1134"/>
        </w:tabs>
        <w:spacing w:line="240" w:lineRule="auto"/>
        <w:ind w:firstLine="567"/>
        <w:rPr>
          <w:rFonts w:ascii="GHEA Grapalat" w:hAnsi="GHEA Grapalat" w:cs="Sylfaen"/>
          <w:sz w:val="24"/>
          <w:szCs w:val="24"/>
        </w:rPr>
      </w:pPr>
      <w:r w:rsidRPr="00172C97">
        <w:rPr>
          <w:rFonts w:ascii="GHEA Grapalat" w:hAnsi="GHEA Grapalat"/>
          <w:i w:val="0"/>
          <w:sz w:val="24"/>
          <w:szCs w:val="24"/>
        </w:rPr>
        <w:t>8.</w:t>
      </w:r>
      <w:r w:rsidR="00D36366" w:rsidRPr="00172C97">
        <w:rPr>
          <w:rFonts w:ascii="GHEA Grapalat" w:hAnsi="GHEA Grapalat"/>
          <w:i w:val="0"/>
          <w:sz w:val="24"/>
          <w:szCs w:val="24"/>
        </w:rPr>
        <w:t>6</w:t>
      </w:r>
      <w:r w:rsidRPr="00172C97">
        <w:rPr>
          <w:rFonts w:ascii="GHEA Grapalat" w:hAnsi="GHEA Grapalat"/>
          <w:i w:val="0"/>
          <w:sz w:val="24"/>
          <w:szCs w:val="24"/>
        </w:rPr>
        <w:t>.</w:t>
      </w:r>
      <w:r w:rsidR="00644850" w:rsidRPr="00172C97">
        <w:rPr>
          <w:rFonts w:ascii="GHEA Grapalat" w:hAnsi="GHEA Grapalat"/>
          <w:i w:val="0"/>
          <w:sz w:val="24"/>
          <w:szCs w:val="24"/>
        </w:rPr>
        <w:tab/>
      </w:r>
      <w:r w:rsidRPr="00172C97">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72C97">
        <w:rPr>
          <w:rFonts w:ascii="GHEA Grapalat" w:hAnsi="GHEA Grapalat"/>
          <w:i w:val="0"/>
          <w:sz w:val="24"/>
          <w:szCs w:val="24"/>
        </w:rPr>
        <w:t>отобранного</w:t>
      </w:r>
      <w:r w:rsidR="00970000" w:rsidRPr="00172C97">
        <w:rPr>
          <w:rFonts w:ascii="GHEA Grapalat" w:hAnsi="GHEA Grapalat"/>
          <w:i w:val="0"/>
          <w:sz w:val="24"/>
          <w:szCs w:val="24"/>
        </w:rPr>
        <w:t xml:space="preserve"> </w:t>
      </w:r>
      <w:r w:rsidR="00A00A1F" w:rsidRPr="00172C97">
        <w:rPr>
          <w:rFonts w:ascii="GHEA Grapalat" w:hAnsi="GHEA Grapalat"/>
          <w:i w:val="0"/>
          <w:sz w:val="24"/>
          <w:szCs w:val="24"/>
        </w:rPr>
        <w:t xml:space="preserve">и </w:t>
      </w:r>
      <w:r w:rsidR="00432FEC" w:rsidRPr="00172C97">
        <w:rPr>
          <w:rFonts w:ascii="GHEA Grapalat" w:hAnsi="GHEA Grapalat"/>
          <w:i w:val="0"/>
          <w:sz w:val="24"/>
          <w:szCs w:val="24"/>
        </w:rPr>
        <w:t>непризнанных таковыми</w:t>
      </w:r>
      <w:r w:rsidR="007D2779" w:rsidRPr="00172C97">
        <w:rPr>
          <w:rFonts w:ascii="GHEA Grapalat" w:hAnsi="GHEA Grapalat"/>
          <w:i w:val="0"/>
          <w:sz w:val="24"/>
          <w:szCs w:val="24"/>
        </w:rPr>
        <w:t xml:space="preserve"> участников</w:t>
      </w:r>
      <w:r w:rsidR="00957EF4" w:rsidRPr="00172C97">
        <w:rPr>
          <w:rFonts w:ascii="GHEA Grapalat" w:hAnsi="GHEA Grapalat"/>
          <w:i w:val="0"/>
          <w:sz w:val="24"/>
          <w:szCs w:val="24"/>
        </w:rPr>
        <w:t>.</w:t>
      </w:r>
      <w:r w:rsidRPr="00172C97">
        <w:rPr>
          <w:rFonts w:ascii="GHEA Grapalat" w:hAnsi="GHEA Grapalat"/>
          <w:i w:val="0"/>
          <w:sz w:val="24"/>
          <w:szCs w:val="24"/>
        </w:rPr>
        <w:t>При равенстве предложенных наименьших цен</w:t>
      </w:r>
      <w:r w:rsidR="00172C97">
        <w:rPr>
          <w:rFonts w:ascii="GHEA Grapalat" w:hAnsi="GHEA Grapalat"/>
          <w:sz w:val="24"/>
          <w:szCs w:val="24"/>
        </w:rPr>
        <w:t>.</w:t>
      </w:r>
    </w:p>
    <w:p w14:paraId="427132DF" w14:textId="77777777" w:rsidR="009B6D58" w:rsidRPr="00EC329B"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0BB96E68"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3CD33A4" w14:textId="77777777" w:rsidR="009B6D58" w:rsidRPr="00A50C53"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2430CB1"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14AD4A3" w14:textId="77777777" w:rsidR="00B70356" w:rsidRPr="000429C3" w:rsidRDefault="009B6D58"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5ECC7875" w14:textId="77777777" w:rsidR="00AF4239" w:rsidRDefault="00AF4239"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5361B76" w14:textId="77777777" w:rsidR="00AF4239" w:rsidRPr="009044F1" w:rsidRDefault="00AF4239" w:rsidP="00EE54EE">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67C85A7A" w14:textId="77777777" w:rsidR="00B514E8" w:rsidRPr="009044F1" w:rsidRDefault="00FD2748" w:rsidP="00EE54EE">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w:t>
      </w:r>
      <w:r w:rsidRPr="009044F1">
        <w:rPr>
          <w:rFonts w:ascii="GHEA Grapalat" w:hAnsi="GHEA Grapalat"/>
        </w:rPr>
        <w:lastRenderedPageBreak/>
        <w:t>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3297B4A" w14:textId="77777777" w:rsidR="003B66FB" w:rsidRDefault="003B66FB" w:rsidP="003B66FB">
      <w:pPr>
        <w:pStyle w:val="norm"/>
        <w:widowControl w:val="0"/>
        <w:tabs>
          <w:tab w:val="left" w:pos="1134"/>
        </w:tabs>
        <w:spacing w:line="240" w:lineRule="auto"/>
        <w:ind w:firstLine="562"/>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745A98">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96B9934" w14:textId="77777777" w:rsidR="003B66FB" w:rsidRDefault="003B66FB" w:rsidP="003B66FB">
      <w:pPr>
        <w:pStyle w:val="norm"/>
        <w:widowControl w:val="0"/>
        <w:tabs>
          <w:tab w:val="left" w:pos="1134"/>
        </w:tabs>
        <w:spacing w:line="240" w:lineRule="auto"/>
        <w:ind w:firstLine="562"/>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1FE13922" w14:textId="77777777" w:rsidR="003B66FB" w:rsidRPr="00AA7117" w:rsidRDefault="003B66FB" w:rsidP="003B66FB">
      <w:pPr>
        <w:pStyle w:val="norm"/>
        <w:widowControl w:val="0"/>
        <w:tabs>
          <w:tab w:val="left" w:pos="1134"/>
        </w:tabs>
        <w:spacing w:line="240" w:lineRule="auto"/>
        <w:ind w:firstLine="562"/>
        <w:rPr>
          <w:rFonts w:ascii="GHEA Grapalat" w:hAnsi="GHEA Grapalat" w:cs="Sylfaen"/>
          <w:sz w:val="24"/>
          <w:szCs w:val="24"/>
        </w:rPr>
      </w:pPr>
      <w:r w:rsidRPr="00355B96">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21D2F1A4" w14:textId="77777777" w:rsidR="00C27BA4"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48CDD1F" w14:textId="77777777" w:rsidR="005E0E50"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B0BBF1D" w14:textId="77777777" w:rsidR="00EA58C8"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CAF6EA3" w14:textId="77777777" w:rsidR="00E65F37"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1343868" w14:textId="77777777" w:rsidR="00A24827" w:rsidRPr="009044F1" w:rsidRDefault="00A24827"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B64DBC7" w14:textId="77777777" w:rsidR="008B73CD" w:rsidRPr="009044F1" w:rsidRDefault="008B73CD"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w:t>
      </w:r>
      <w:r w:rsidRPr="009044F1">
        <w:rPr>
          <w:rFonts w:ascii="GHEA Grapalat" w:hAnsi="GHEA Grapalat"/>
          <w:sz w:val="24"/>
          <w:szCs w:val="24"/>
        </w:rPr>
        <w:lastRenderedPageBreak/>
        <w:t>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7502DA5" w14:textId="77777777" w:rsidR="00356E06" w:rsidRPr="00681C1F" w:rsidRDefault="008769B4" w:rsidP="00EE54EE">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39F3F04E" w14:textId="77777777" w:rsidR="001F3676" w:rsidRPr="0054203B" w:rsidRDefault="00377A01" w:rsidP="00EE54EE">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5E56A040" w14:textId="77777777" w:rsidR="001F3676" w:rsidRPr="00A928B7" w:rsidRDefault="00A928B7" w:rsidP="006A153A">
      <w:pPr>
        <w:widowControl w:val="0"/>
        <w:ind w:left="-27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4E8EC4" w14:textId="77777777" w:rsidR="001F3676" w:rsidRPr="00A928B7" w:rsidRDefault="00A928B7" w:rsidP="006A153A">
      <w:pPr>
        <w:widowControl w:val="0"/>
        <w:ind w:left="-270"/>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A3B5419" w14:textId="77777777" w:rsidR="00F5155C" w:rsidRPr="006F2A76" w:rsidRDefault="0068697B" w:rsidP="00F5155C">
      <w:pPr>
        <w:widowControl w:val="0"/>
        <w:tabs>
          <w:tab w:val="left" w:pos="142"/>
        </w:tabs>
        <w:ind w:left="-360"/>
        <w:jc w:val="both"/>
        <w:rPr>
          <w:rFonts w:ascii="GHEA Grapalat" w:hAnsi="GHEA Grapalat" w:cs="Sylfaen"/>
        </w:rPr>
      </w:pPr>
      <w:r w:rsidRPr="007663F8">
        <w:rPr>
          <w:rFonts w:ascii="GHEA Grapalat" w:hAnsi="GHEA Grapalat" w:cs="Sylfaen"/>
          <w:color w:val="FF0000"/>
        </w:rPr>
        <w:t xml:space="preserve">     </w:t>
      </w:r>
      <w:r w:rsidR="00F5155C" w:rsidRPr="007663F8">
        <w:rPr>
          <w:rFonts w:ascii="GHEA Grapalat" w:hAnsi="GHEA Grapalat" w:cs="Sylfaen" w:hint="eastAsia"/>
        </w:rPr>
        <w:t>При</w:t>
      </w:r>
      <w:r w:rsidR="00F5155C" w:rsidRPr="007663F8">
        <w:rPr>
          <w:rFonts w:ascii="GHEA Grapalat" w:hAnsi="GHEA Grapalat" w:cs="Sylfaen"/>
        </w:rPr>
        <w:t xml:space="preserve"> </w:t>
      </w:r>
      <w:r w:rsidR="00F5155C" w:rsidRPr="007663F8">
        <w:rPr>
          <w:rFonts w:ascii="GHEA Grapalat" w:hAnsi="GHEA Grapalat" w:cs="Sylfaen" w:hint="eastAsia"/>
        </w:rPr>
        <w:t>этом</w:t>
      </w:r>
      <w:r w:rsidR="00F5155C" w:rsidRPr="006F2A76">
        <w:rPr>
          <w:rFonts w:ascii="GHEA Grapalat" w:hAnsi="GHEA Grapalat" w:cs="Sylfaen"/>
        </w:rPr>
        <w:t>;</w:t>
      </w:r>
    </w:p>
    <w:p w14:paraId="2115FB81" w14:textId="77777777" w:rsidR="00F5155C" w:rsidRDefault="00F5155C" w:rsidP="00F5155C">
      <w:pPr>
        <w:widowControl w:val="0"/>
        <w:tabs>
          <w:tab w:val="left" w:pos="142"/>
        </w:tabs>
        <w:ind w:left="-360"/>
        <w:jc w:val="both"/>
        <w:rPr>
          <w:rFonts w:ascii="GHEA Grapalat" w:hAnsi="GHEA Grapalat" w:cs="Sylfaen"/>
        </w:rPr>
      </w:pPr>
      <w:r w:rsidRPr="006F2A76">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6F2A76">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C651AE">
        <w:rPr>
          <w:rFonts w:ascii="GHEA Grapalat" w:hAnsi="GHEA Grapalat" w:cs="Sylfaen"/>
        </w:rPr>
        <w:t>,</w:t>
      </w:r>
    </w:p>
    <w:p w14:paraId="635E5515" w14:textId="77777777" w:rsidR="00F5155C" w:rsidRPr="00C651AE" w:rsidRDefault="00F5155C" w:rsidP="00F5155C">
      <w:pPr>
        <w:widowControl w:val="0"/>
        <w:tabs>
          <w:tab w:val="left" w:pos="0"/>
        </w:tabs>
        <w:ind w:left="-426" w:firstLine="426"/>
        <w:jc w:val="both"/>
        <w:rPr>
          <w:rFonts w:ascii="GHEA Grapalat" w:hAnsi="GHEA Grapalat" w:cs="Sylfaen"/>
        </w:rPr>
      </w:pPr>
      <w:r>
        <w:rPr>
          <w:rFonts w:ascii="GHEA Grapalat" w:hAnsi="GHEA Grapalat" w:cs="Sylfaen"/>
        </w:rPr>
        <w:t>-</w:t>
      </w:r>
      <w:r>
        <w:rPr>
          <w:rFonts w:ascii="GHEA Grapalat" w:hAnsi="GHEA Grapalat"/>
        </w:rPr>
        <w:t xml:space="preserve"> </w:t>
      </w:r>
      <w:r w:rsidRPr="00C651AE">
        <w:rPr>
          <w:rFonts w:ascii="GHEA Grapalat" w:hAnsi="GHEA Grapalat" w:cs="Sylfaen"/>
        </w:rPr>
        <w:t>обстоятельство,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0944A053" w14:textId="34F302F0" w:rsidR="00A63D83" w:rsidRPr="009044F1" w:rsidRDefault="00A63D83" w:rsidP="00F5155C">
      <w:pPr>
        <w:widowControl w:val="0"/>
        <w:tabs>
          <w:tab w:val="left" w:pos="142"/>
        </w:tabs>
        <w:ind w:left="-360"/>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8C752C4" w14:textId="77777777" w:rsidR="00A23E7B" w:rsidRDefault="00E64D24" w:rsidP="00EE54E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lastRenderedPageBreak/>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1BEEF0A" w14:textId="77777777" w:rsidR="002B121D" w:rsidRPr="001439BD" w:rsidRDefault="00A150A9" w:rsidP="00EE54EE">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E51133" w14:textId="77777777" w:rsidR="009B0DA1" w:rsidRPr="009044F1" w:rsidRDefault="00B5219E" w:rsidP="00EE54EE">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D19EB5" w14:textId="77777777" w:rsidR="00265D18" w:rsidRPr="009044F1" w:rsidRDefault="00265D18" w:rsidP="00EE54EE">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2EC253AE" w14:textId="77777777" w:rsidR="00096865" w:rsidRPr="00D3436F" w:rsidRDefault="00E02F60"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0111073" w14:textId="77777777" w:rsidR="008A3C60" w:rsidRPr="008A3C60" w:rsidRDefault="008A3C60" w:rsidP="00EE54EE">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88A097A" w14:textId="77777777" w:rsidR="00583092" w:rsidRPr="009044F1" w:rsidRDefault="00A150A9" w:rsidP="00EE54EE">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629A7DDC" w14:textId="77777777" w:rsidR="00583092"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DB5A87" w14:textId="77777777" w:rsidR="00583092" w:rsidRPr="005114D0" w:rsidRDefault="00662165"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92CE5AE" w14:textId="77777777" w:rsidR="00583092" w:rsidRPr="00374F4A" w:rsidRDefault="00A150A9" w:rsidP="00EE54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A7408A0" w14:textId="77777777" w:rsidR="00196487" w:rsidRPr="009044F1"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707B8F61" w14:textId="77777777" w:rsidR="00196487" w:rsidRPr="009044F1" w:rsidRDefault="00196487"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4F38715A" w14:textId="77777777" w:rsidR="00196487" w:rsidRPr="009044F1" w:rsidRDefault="00196487" w:rsidP="00EE54EE">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615FF0" w14:textId="77777777" w:rsidR="00E45ACA" w:rsidRPr="000811C1"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9AA56A7" w14:textId="77777777" w:rsidR="00583092"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6CAFDB0" w14:textId="18C7DDE3" w:rsidR="001F6AFB" w:rsidRDefault="00583092" w:rsidP="00EE54EE">
      <w:pPr>
        <w:pStyle w:val="BodyTextIndent2"/>
        <w:widowControl w:val="0"/>
        <w:spacing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F33606">
        <w:rPr>
          <w:rFonts w:ascii="GHEA Grapalat" w:hAnsi="GHEA Grapalat"/>
          <w:b/>
          <w:bCs/>
          <w:sz w:val="24"/>
          <w:szCs w:val="24"/>
        </w:rPr>
        <w:t>"</w:t>
      </w:r>
      <w:r w:rsidR="00F33606" w:rsidRPr="00F33606">
        <w:rPr>
          <w:rFonts w:ascii="GHEA Grapalat" w:hAnsi="GHEA Grapalat"/>
          <w:b/>
          <w:bCs/>
          <w:sz w:val="24"/>
          <w:szCs w:val="24"/>
        </w:rPr>
        <w:t>10</w:t>
      </w:r>
      <w:r w:rsidRPr="00F33606">
        <w:rPr>
          <w:rFonts w:ascii="GHEA Grapalat" w:hAnsi="GHEA Grapalat"/>
          <w:b/>
          <w:bCs/>
          <w:sz w:val="24"/>
          <w:szCs w:val="24"/>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14732B8C" w14:textId="77777777" w:rsidR="00583092" w:rsidRPr="00A53A6A" w:rsidRDefault="00583092" w:rsidP="00EE54EE">
      <w:pPr>
        <w:pStyle w:val="BodyTextIndent2"/>
        <w:widowControl w:val="0"/>
        <w:numPr>
          <w:ilvl w:val="0"/>
          <w:numId w:val="31"/>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215A4ED6" w14:textId="77777777" w:rsidR="001F6AFB" w:rsidRDefault="001F6AFB" w:rsidP="00EE54EE">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08F2B54" w14:textId="77777777" w:rsidR="00712B58" w:rsidRDefault="00712B58" w:rsidP="00EE54EE">
      <w:pPr>
        <w:pStyle w:val="norm"/>
        <w:widowControl w:val="0"/>
        <w:tabs>
          <w:tab w:val="left" w:pos="1276"/>
        </w:tabs>
        <w:spacing w:line="240" w:lineRule="auto"/>
        <w:ind w:left="142" w:firstLine="0"/>
        <w:rPr>
          <w:rFonts w:ascii="GHEA Grapalat" w:hAnsi="GHEA Grapalat"/>
          <w:sz w:val="24"/>
          <w:szCs w:val="24"/>
        </w:rPr>
      </w:pPr>
    </w:p>
    <w:p w14:paraId="2F7E0936" w14:textId="77777777" w:rsidR="001F6AFB" w:rsidRPr="00747338" w:rsidRDefault="001F6AFB" w:rsidP="00EE54EE">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1343257" w14:textId="77777777" w:rsidR="001D2159" w:rsidRPr="00503411" w:rsidRDefault="001D2159" w:rsidP="00EE54EE">
      <w:pPr>
        <w:widowControl w:val="0"/>
        <w:jc w:val="center"/>
        <w:rPr>
          <w:rFonts w:ascii="GHEA Grapalat" w:hAnsi="GHEA Grapalat"/>
          <w:b/>
        </w:rPr>
      </w:pPr>
    </w:p>
    <w:p w14:paraId="1A7BDF4B" w14:textId="77777777" w:rsidR="000313A6" w:rsidRDefault="00AA0AD8" w:rsidP="00EE54EE">
      <w:pPr>
        <w:widowControl w:val="0"/>
        <w:jc w:val="center"/>
        <w:rPr>
          <w:rFonts w:ascii="GHEA Grapalat" w:hAnsi="GHEA Grapalat"/>
          <w:b/>
        </w:rPr>
      </w:pPr>
      <w:r w:rsidRPr="009044F1">
        <w:rPr>
          <w:rFonts w:ascii="GHEA Grapalat" w:hAnsi="GHEA Grapalat"/>
          <w:b/>
        </w:rPr>
        <w:t xml:space="preserve">9. ЗАКЛЮЧЕНИЕ ДОГОВОРА </w:t>
      </w:r>
    </w:p>
    <w:p w14:paraId="1D31EFC1" w14:textId="77777777" w:rsidR="00D544C1" w:rsidRPr="009044F1" w:rsidRDefault="00D544C1" w:rsidP="00EE54EE">
      <w:pPr>
        <w:widowControl w:val="0"/>
        <w:jc w:val="center"/>
        <w:rPr>
          <w:rFonts w:ascii="GHEA Grapalat" w:hAnsi="GHEA Grapalat" w:cs="Arial"/>
          <w:b/>
          <w:iCs/>
        </w:rPr>
      </w:pPr>
    </w:p>
    <w:p w14:paraId="1FC778B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F91EC" w14:textId="77777777" w:rsidR="00EB6E54"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D3DEB77" w14:textId="77777777" w:rsidR="00F23A51"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5B7F212D" w14:textId="77777777" w:rsidR="009365B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3728993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2B8B5D21" w14:textId="77777777" w:rsidR="000313A6" w:rsidRPr="009044F1" w:rsidRDefault="000313A6" w:rsidP="00EE54EE">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w:t>
      </w:r>
      <w:r w:rsidRPr="009044F1">
        <w:rPr>
          <w:rFonts w:ascii="GHEA Grapalat" w:hAnsi="GHEA Grapalat"/>
        </w:rPr>
        <w:lastRenderedPageBreak/>
        <w:t>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8075A9" w14:textId="77777777" w:rsidR="0033571F"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72E907E" w14:textId="77777777" w:rsidR="00D612BC" w:rsidRPr="009044F1" w:rsidRDefault="00AA0AD8"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69D8D0" w14:textId="77777777" w:rsidR="00F23A51" w:rsidRDefault="00AA0AD8"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1ED41433" w14:textId="77777777" w:rsidR="00A646E0" w:rsidRPr="009044F1" w:rsidRDefault="00A646E0" w:rsidP="00EE54EE">
      <w:pPr>
        <w:pStyle w:val="BodyTextIndent"/>
        <w:widowControl w:val="0"/>
        <w:tabs>
          <w:tab w:val="left" w:pos="1134"/>
        </w:tabs>
        <w:spacing w:line="240" w:lineRule="auto"/>
        <w:ind w:firstLine="567"/>
        <w:rPr>
          <w:rFonts w:ascii="GHEA Grapalat" w:hAnsi="GHEA Grapalat" w:cs="Sylfaen"/>
          <w:i w:val="0"/>
          <w:sz w:val="24"/>
          <w:szCs w:val="24"/>
        </w:rPr>
      </w:pPr>
    </w:p>
    <w:p w14:paraId="17AF6F65" w14:textId="77777777" w:rsidR="00096865" w:rsidRPr="009044F1" w:rsidRDefault="00030D40" w:rsidP="00EE54EE">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0512246" w14:textId="77777777" w:rsidR="00096865" w:rsidRDefault="00030D40" w:rsidP="00EE54EE">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039CB432" w14:textId="4DB41E3E" w:rsidR="00172C97" w:rsidRDefault="003D3D4B" w:rsidP="00EE54EE">
      <w:pPr>
        <w:widowControl w:val="0"/>
        <w:tabs>
          <w:tab w:val="left" w:pos="1276"/>
        </w:tabs>
        <w:ind w:firstLine="567"/>
        <w:jc w:val="both"/>
        <w:rPr>
          <w:rFonts w:ascii="GHEA Grapalat" w:hAnsi="GHEA Grapalat"/>
        </w:rPr>
      </w:pPr>
      <w:r w:rsidRPr="000406CC">
        <w:rPr>
          <w:rFonts w:ascii="GHEA Grapalat" w:hAnsi="GHEA Grapalat"/>
        </w:rPr>
        <w:t xml:space="preserve">10.2 </w:t>
      </w:r>
      <w:r w:rsidR="00282906" w:rsidRPr="000406CC">
        <w:rPr>
          <w:rFonts w:ascii="GHEA Grapalat" w:hAnsi="GHEA Grapalat"/>
        </w:rPr>
        <w:t xml:space="preserve">Размер обеспечения квалификации равен </w:t>
      </w:r>
      <w:r w:rsidR="00282906">
        <w:rPr>
          <w:rFonts w:ascii="GHEA Grapalat" w:hAnsi="GHEA Grapalat"/>
        </w:rPr>
        <w:t>пятнадцати процентам</w:t>
      </w:r>
      <w:r w:rsidR="00282906" w:rsidRPr="000406CC">
        <w:rPr>
          <w:rFonts w:ascii="GHEA Grapalat" w:hAnsi="GHEA Grapalat"/>
        </w:rPr>
        <w:t xml:space="preserve"> </w:t>
      </w:r>
      <w:r w:rsidR="00282906">
        <w:rPr>
          <w:rFonts w:ascii="GHEA Grapalat" w:hAnsi="GHEA Grapalat"/>
        </w:rPr>
        <w:t xml:space="preserve">от </w:t>
      </w:r>
      <w:r w:rsidR="00282906" w:rsidRPr="00123A23">
        <w:rPr>
          <w:rFonts w:ascii="GHEA Grapalat" w:hAnsi="GHEA Grapalat"/>
        </w:rPr>
        <w:t>цен</w:t>
      </w:r>
      <w:r w:rsidR="00282906">
        <w:rPr>
          <w:rFonts w:ascii="GHEA Grapalat" w:hAnsi="GHEA Grapalat"/>
        </w:rPr>
        <w:t>ы</w:t>
      </w:r>
      <w:r w:rsidR="00282906" w:rsidRPr="00123A23">
        <w:rPr>
          <w:rFonts w:ascii="GHEA Grapalat" w:hAnsi="GHEA Grapalat"/>
        </w:rPr>
        <w:t xml:space="preserve"> закупки </w:t>
      </w:r>
      <w:r w:rsidR="00282906">
        <w:rPr>
          <w:rFonts w:ascii="GHEA Grapalat" w:hAnsi="GHEA Grapalat"/>
        </w:rPr>
        <w:t>услуг</w:t>
      </w:r>
      <w:r w:rsidR="00282906" w:rsidRPr="00123A23">
        <w:rPr>
          <w:rFonts w:ascii="GHEA Grapalat" w:hAnsi="GHEA Grapalat"/>
        </w:rPr>
        <w:t xml:space="preserve"> закуп</w:t>
      </w:r>
      <w:r w:rsidR="00282906">
        <w:rPr>
          <w:rFonts w:ascii="GHEA Grapalat" w:hAnsi="GHEA Grapalat"/>
        </w:rPr>
        <w:t>аемых</w:t>
      </w:r>
      <w:r w:rsidR="00282906" w:rsidRPr="00123A23">
        <w:rPr>
          <w:rFonts w:ascii="GHEA Grapalat" w:hAnsi="GHEA Grapalat"/>
        </w:rPr>
        <w:t xml:space="preserve"> в рамках данной процедуры</w:t>
      </w:r>
      <w:r w:rsidR="00282906" w:rsidRPr="000406CC">
        <w:rPr>
          <w:rFonts w:ascii="GHEA Grapalat" w:hAnsi="GHEA Grapalat"/>
        </w:rPr>
        <w:t>.</w:t>
      </w:r>
      <w:r w:rsidR="00282906">
        <w:rPr>
          <w:rFonts w:ascii="GHEA Grapalat" w:hAnsi="GHEA Grapalat"/>
        </w:rPr>
        <w:t xml:space="preserve"> </w:t>
      </w:r>
      <w:r w:rsidR="00282906" w:rsidRPr="002C42AD">
        <w:rPr>
          <w:rFonts w:ascii="GHEA Grapalat" w:hAnsi="GHEA Grapalat"/>
        </w:rPr>
        <w:t xml:space="preserve">Если цена закупки </w:t>
      </w:r>
      <w:r w:rsidR="00282906">
        <w:rPr>
          <w:rFonts w:ascii="GHEA Grapalat" w:hAnsi="GHEA Grapalat"/>
        </w:rPr>
        <w:t>услуг</w:t>
      </w:r>
      <w:r w:rsidR="00282906" w:rsidRPr="002C42AD">
        <w:rPr>
          <w:rFonts w:ascii="GHEA Grapalat" w:hAnsi="GHEA Grapalat"/>
        </w:rPr>
        <w:t xml:space="preserve"> меньше цены заключаемого договора, то размер обеспечения </w:t>
      </w:r>
      <w:r w:rsidR="00282906">
        <w:rPr>
          <w:rFonts w:ascii="GHEA Grapalat" w:hAnsi="GHEA Grapalat"/>
        </w:rPr>
        <w:t>квалификации</w:t>
      </w:r>
      <w:r w:rsidR="00282906" w:rsidRPr="002C42AD">
        <w:rPr>
          <w:rFonts w:ascii="GHEA Grapalat" w:hAnsi="GHEA Grapalat"/>
        </w:rPr>
        <w:t xml:space="preserve"> исчисляется в отношении цены договора</w:t>
      </w:r>
      <w:r w:rsidR="00282906">
        <w:rPr>
          <w:rFonts w:ascii="GHEA Grapalat" w:hAnsi="GHEA Grapalat"/>
        </w:rPr>
        <w:t xml:space="preserve">. </w:t>
      </w:r>
      <w:r w:rsidR="00282906" w:rsidRPr="00CE081E">
        <w:rPr>
          <w:rFonts w:ascii="GHEA Grapalat" w:hAnsi="GHEA Grapalat"/>
        </w:rPr>
        <w:t>Обеспечение квалификации представляется в виде соглашения о неустойке</w:t>
      </w:r>
      <w:r w:rsidR="00282906" w:rsidRPr="00174059">
        <w:rPr>
          <w:rFonts w:ascii="GHEA Grapalat" w:hAnsi="GHEA Grapalat"/>
        </w:rPr>
        <w:t xml:space="preserve"> (приложение 4. 2) или наличных денег, или гарантий, предоставленных банками</w:t>
      </w:r>
      <w:r w:rsidR="00282906" w:rsidRPr="000406CC">
        <w:rPr>
          <w:rFonts w:ascii="GHEA Grapalat" w:hAnsi="GHEA Grapalat"/>
        </w:rPr>
        <w:t xml:space="preserve">. Причем  обеспечение должно быть действительным как минимум включительно до </w:t>
      </w:r>
      <w:r w:rsidR="00294570">
        <w:rPr>
          <w:rFonts w:ascii="GHEA Grapalat" w:hAnsi="GHEA Grapalat"/>
        </w:rPr>
        <w:t>12</w:t>
      </w:r>
      <w:r w:rsidR="00282906">
        <w:rPr>
          <w:rFonts w:ascii="GHEA Grapalat" w:hAnsi="GHEA Grapalat"/>
        </w:rPr>
        <w:t>0</w:t>
      </w:r>
      <w:r w:rsidR="00282906" w:rsidRPr="000406CC">
        <w:rPr>
          <w:rFonts w:ascii="GHEA Grapalat" w:hAnsi="GHEA Grapalat"/>
        </w:rPr>
        <w:t>-го рабочего дня, следующего за днем полного принятия заказчиком результата выполнения договора</w:t>
      </w:r>
      <w:r w:rsidR="0086443A">
        <w:rPr>
          <w:rFonts w:ascii="GHEA Grapalat" w:hAnsi="GHEA Grapalat"/>
        </w:rPr>
        <w:t>.</w:t>
      </w:r>
      <w:r w:rsidR="00997FFE">
        <w:rPr>
          <w:rFonts w:ascii="GHEA Grapalat" w:hAnsi="GHEA Grapalat"/>
        </w:rPr>
        <w:t xml:space="preserve"> </w:t>
      </w:r>
    </w:p>
    <w:p w14:paraId="2DB990B2" w14:textId="77777777" w:rsidR="00CF7623" w:rsidRPr="000406CC" w:rsidRDefault="00CF7623"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42F0CEC9" w14:textId="77777777" w:rsidR="000C328E" w:rsidRPr="000406CC" w:rsidRDefault="000C328E"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14:paraId="2B39D1DB" w14:textId="77777777" w:rsidR="002C4FA1" w:rsidRDefault="00CF7623" w:rsidP="00EE54EE">
      <w:pPr>
        <w:widowControl w:val="0"/>
        <w:tabs>
          <w:tab w:val="left" w:pos="1276"/>
        </w:tabs>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14:paraId="64349A6B" w14:textId="77777777" w:rsidR="00CF7623" w:rsidRPr="009D0F48" w:rsidRDefault="006574FF" w:rsidP="00EE54EE">
      <w:pPr>
        <w:widowControl w:val="0"/>
        <w:tabs>
          <w:tab w:val="left" w:pos="1276"/>
        </w:tabs>
        <w:ind w:firstLine="567"/>
        <w:jc w:val="both"/>
        <w:rPr>
          <w:ins w:id="11"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5114EF3C" w14:textId="77777777" w:rsidR="004C0E39" w:rsidRPr="009D0F48" w:rsidRDefault="00B23A55"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2AAE0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F625B1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lastRenderedPageBreak/>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B4C7AF0" w14:textId="77777777" w:rsidR="004C0E39" w:rsidRPr="009D0F48" w:rsidRDefault="004C0E39" w:rsidP="00EE54EE">
      <w:pPr>
        <w:pStyle w:val="FootnoteText"/>
        <w:jc w:val="both"/>
        <w:rPr>
          <w:ins w:id="12" w:author="Vardan" w:date="2022-05-29T22:18:00Z"/>
          <w:rFonts w:ascii="GHEA Grapalat" w:hAnsi="GHEA Grapalat"/>
          <w:i/>
          <w:sz w:val="18"/>
          <w:szCs w:val="18"/>
        </w:rPr>
      </w:pPr>
    </w:p>
    <w:p w14:paraId="601501E8"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20F70E61" w14:textId="77777777" w:rsidR="00E8513D" w:rsidRPr="009D0F48" w:rsidRDefault="00E8513D" w:rsidP="00EE54EE">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0EF64B2" w14:textId="77777777" w:rsidR="00E96941"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3" w:author="Vardan" w:date="2022-10-29T22:38:00Z">
        <w:r w:rsidR="00E96941" w:rsidRPr="009D0F48" w:rsidDel="00F11926">
          <w:rPr>
            <w:rFonts w:ascii="Cambria Math" w:hAnsi="Cambria Math" w:cs="Cambria Math"/>
            <w:i/>
            <w:sz w:val="18"/>
            <w:szCs w:val="18"/>
          </w:rPr>
          <w:delText>․</w:delText>
        </w:r>
      </w:del>
      <w:ins w:id="14"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3AF6E91D"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D59DF51" w14:textId="77777777" w:rsidR="00D544C1" w:rsidRPr="00BC30EA" w:rsidRDefault="00D544C1" w:rsidP="00EE54EE">
      <w:pPr>
        <w:pStyle w:val="FootnoteText"/>
        <w:jc w:val="both"/>
        <w:rPr>
          <w:rFonts w:ascii="GHEA Grapalat" w:hAnsi="GHEA Grapalat"/>
          <w:i/>
          <w:sz w:val="18"/>
          <w:szCs w:val="18"/>
        </w:rPr>
      </w:pPr>
    </w:p>
    <w:p w14:paraId="6BD901D6" w14:textId="77777777" w:rsidR="0035631F" w:rsidRPr="00172C97" w:rsidRDefault="00CF7623" w:rsidP="00EE54EE">
      <w:pPr>
        <w:widowControl w:val="0"/>
        <w:tabs>
          <w:tab w:val="left" w:pos="1276"/>
        </w:tabs>
        <w:ind w:firstLine="567"/>
        <w:jc w:val="both"/>
        <w:rPr>
          <w:ins w:id="15" w:author="Vardan" w:date="2022-10-29T22:39:00Z"/>
          <w:rFonts w:ascii="GHEA Grapalat" w:hAnsi="GHEA Grapalat"/>
          <w:lang w:val="hy-AM"/>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172C97">
        <w:rPr>
          <w:rFonts w:ascii="GHEA Grapalat" w:hAnsi="GHEA Grapalat" w:cs="Sylfaen"/>
          <w:lang w:val="hy-AM"/>
        </w:rPr>
        <w:t>.</w:t>
      </w:r>
    </w:p>
    <w:p w14:paraId="7F285FA8" w14:textId="77777777" w:rsidR="006C7A9C" w:rsidRPr="00692995" w:rsidRDefault="006C7A9C" w:rsidP="00EE54EE">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EAA60B" w14:textId="77777777" w:rsidR="002406D8" w:rsidRPr="009044F1" w:rsidRDefault="002406D8" w:rsidP="00EE54EE">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6F0D122" w14:textId="77777777" w:rsidR="00366C4E"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5"/>
        <w:t>13</w:t>
      </w:r>
      <w:r w:rsidR="00375E5E">
        <w:rPr>
          <w:rFonts w:ascii="GHEA Grapalat" w:hAnsi="GHEA Grapalat"/>
        </w:rPr>
        <w:t>.</w:t>
      </w:r>
    </w:p>
    <w:p w14:paraId="7F93D6B8" w14:textId="77777777" w:rsidR="00E969ED" w:rsidRPr="00375987" w:rsidRDefault="0058395E" w:rsidP="00EE54EE">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65A15B16" w14:textId="77777777" w:rsidR="00F0759D" w:rsidRDefault="00F92A53" w:rsidP="00EE54EE">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A3039C6" w14:textId="77777777" w:rsidR="004A0321" w:rsidRPr="00F33606" w:rsidRDefault="004A0321" w:rsidP="00EE54EE">
      <w:pPr>
        <w:widowControl w:val="0"/>
        <w:tabs>
          <w:tab w:val="left" w:pos="1276"/>
        </w:tabs>
        <w:ind w:firstLine="567"/>
        <w:jc w:val="both"/>
        <w:rPr>
          <w:rFonts w:ascii="GHEA Grapalat" w:hAnsi="GHEA Grapalat"/>
          <w:b/>
          <w:bCs/>
          <w:lang w:val="hy-AM"/>
        </w:rPr>
      </w:pPr>
      <w:r w:rsidRPr="00F33606">
        <w:rPr>
          <w:rFonts w:ascii="GHEA Grapalat" w:hAnsi="GHEA Grapalat"/>
          <w:b/>
          <w:bCs/>
        </w:rPr>
        <w:t>10.4</w:t>
      </w:r>
      <w:r w:rsidR="00251CF9" w:rsidRPr="00F33606">
        <w:rPr>
          <w:rFonts w:ascii="GHEA Grapalat" w:hAnsi="GHEA Grapalat"/>
          <w:b/>
          <w:bCs/>
        </w:rPr>
        <w:t xml:space="preserve"> </w:t>
      </w:r>
      <w:r w:rsidR="0076763C" w:rsidRPr="00F33606">
        <w:rPr>
          <w:rFonts w:ascii="GHEA Grapalat" w:hAnsi="GHEA Grapalat"/>
          <w:b/>
          <w:bCs/>
        </w:rPr>
        <w:t xml:space="preserve">Если процедура закупки организована на основании части 6 статьи 15 </w:t>
      </w:r>
      <w:r w:rsidR="0076763C" w:rsidRPr="00F33606">
        <w:rPr>
          <w:rFonts w:ascii="GHEA Grapalat" w:hAnsi="GHEA Grapalat"/>
          <w:b/>
          <w:bCs/>
        </w:rPr>
        <w:lastRenderedPageBreak/>
        <w:t>Закона, и на момент возникновения правомочия по заключению договора не предусмотрены финансовые средства, то обеспечени</w:t>
      </w:r>
      <w:r w:rsidR="00DE7753" w:rsidRPr="00F33606">
        <w:rPr>
          <w:rFonts w:ascii="GHEA Grapalat" w:hAnsi="GHEA Grapalat"/>
          <w:b/>
          <w:bCs/>
        </w:rPr>
        <w:t>я квалификации и</w:t>
      </w:r>
      <w:r w:rsidR="0076763C" w:rsidRPr="00F33606">
        <w:rPr>
          <w:rFonts w:ascii="GHEA Grapalat" w:hAnsi="GHEA Grapalat"/>
          <w:b/>
          <w:bCs/>
        </w:rPr>
        <w:t xml:space="preserve"> договора представля</w:t>
      </w:r>
      <w:r w:rsidR="00DE7753" w:rsidRPr="00F33606">
        <w:rPr>
          <w:rFonts w:ascii="GHEA Grapalat" w:hAnsi="GHEA Grapalat"/>
          <w:b/>
          <w:bCs/>
        </w:rPr>
        <w:t>ю</w:t>
      </w:r>
      <w:r w:rsidR="0076763C" w:rsidRPr="00F33606">
        <w:rPr>
          <w:rFonts w:ascii="GHEA Grapalat" w:hAnsi="GHEA Grapalat"/>
          <w:b/>
          <w:bCs/>
        </w:rPr>
        <w:t>тся</w:t>
      </w:r>
      <w:r w:rsidR="00180134" w:rsidRPr="00F33606">
        <w:rPr>
          <w:rFonts w:ascii="GHEA Grapalat" w:hAnsi="GHEA Grapalat"/>
          <w:b/>
          <w:bCs/>
        </w:rPr>
        <w:t xml:space="preserve"> в виде заключенного в одностороннем порядке </w:t>
      </w:r>
      <w:r w:rsidR="00A9694C" w:rsidRPr="00F33606">
        <w:rPr>
          <w:rFonts w:ascii="GHEA Grapalat" w:hAnsi="GHEA Grapalat"/>
          <w:b/>
          <w:bCs/>
        </w:rPr>
        <w:t>за</w:t>
      </w:r>
      <w:r w:rsidR="00180134" w:rsidRPr="00F33606">
        <w:rPr>
          <w:rFonts w:ascii="GHEA Grapalat" w:hAnsi="GHEA Grapalat"/>
          <w:b/>
          <w:bCs/>
        </w:rPr>
        <w:t>явления - в виде неустойки или наличных денег</w:t>
      </w:r>
      <w:r w:rsidR="006D7219" w:rsidRPr="00F33606">
        <w:rPr>
          <w:rFonts w:ascii="GHEA Grapalat" w:hAnsi="GHEA Grapalat"/>
          <w:b/>
          <w:bCs/>
        </w:rPr>
        <w:t>. Если на момент возникновения правомочия по заключению договора</w:t>
      </w:r>
      <w:r w:rsidR="00FF1970" w:rsidRPr="00F33606">
        <w:rPr>
          <w:rFonts w:ascii="GHEA Grapalat" w:hAnsi="GHEA Grapalat"/>
          <w:b/>
          <w:bCs/>
          <w:lang w:val="hy-AM"/>
        </w:rPr>
        <w:t>:</w:t>
      </w:r>
    </w:p>
    <w:p w14:paraId="27255884" w14:textId="77777777" w:rsidR="00D32092" w:rsidRPr="00F33606" w:rsidRDefault="00D32092" w:rsidP="00EE54EE">
      <w:pPr>
        <w:widowControl w:val="0"/>
        <w:tabs>
          <w:tab w:val="left" w:pos="1276"/>
        </w:tabs>
        <w:ind w:firstLine="567"/>
        <w:jc w:val="both"/>
        <w:rPr>
          <w:rFonts w:ascii="GHEA Grapalat" w:hAnsi="GHEA Grapalat" w:cs="Sylfaen"/>
          <w:b/>
          <w:bCs/>
        </w:rPr>
      </w:pPr>
      <w:r w:rsidRPr="00F33606">
        <w:rPr>
          <w:rFonts w:ascii="GHEA Grapalat" w:hAnsi="GHEA Grapalat" w:cs="Sylfaen"/>
          <w:b/>
          <w:bCs/>
        </w:rPr>
        <w:t xml:space="preserve">-предусмотренные финансовые средства превышают </w:t>
      </w:r>
      <w:r w:rsidR="00DF4441" w:rsidRPr="00F33606">
        <w:rPr>
          <w:rFonts w:ascii="GHEA Grapalat" w:hAnsi="GHEA Grapalat" w:cs="Sylfaen"/>
          <w:b/>
          <w:bCs/>
        </w:rPr>
        <w:t xml:space="preserve">25 </w:t>
      </w:r>
      <w:r w:rsidRPr="00F33606">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720697" w:rsidRPr="00F33606">
        <w:rPr>
          <w:rFonts w:ascii="GHEA Grapalat" w:hAnsi="GHEA Grapalat" w:cs="Sylfaen"/>
          <w:b/>
          <w:bCs/>
        </w:rPr>
        <w:t xml:space="preserve">обеспечения </w:t>
      </w:r>
      <w:r w:rsidRPr="00F33606">
        <w:rPr>
          <w:rFonts w:ascii="GHEA Grapalat" w:hAnsi="GHEA Grapalat" w:cs="Sylfaen"/>
          <w:b/>
          <w:bCs/>
        </w:rPr>
        <w:t>договора</w:t>
      </w:r>
      <w:r w:rsidR="00720697" w:rsidRPr="00F33606">
        <w:rPr>
          <w:rFonts w:ascii="GHEA Grapalat" w:hAnsi="GHEA Grapalat" w:cs="Sylfaen"/>
          <w:b/>
          <w:bCs/>
        </w:rPr>
        <w:t xml:space="preserve"> и квалификации</w:t>
      </w:r>
      <w:r w:rsidRPr="00F33606">
        <w:rPr>
          <w:rFonts w:ascii="GHEA Grapalat" w:hAnsi="GHEA Grapalat" w:cs="Sylfaen"/>
          <w:b/>
          <w:bCs/>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3A05925" w14:textId="77777777" w:rsidR="005162B1" w:rsidRPr="009044F1"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988A9F1" w14:textId="77777777" w:rsidR="00525AFA" w:rsidRDefault="002807DD" w:rsidP="00EE54EE">
      <w:pPr>
        <w:widowControl w:val="0"/>
        <w:tabs>
          <w:tab w:val="left" w:pos="1134"/>
        </w:tabs>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AEC8A06" w14:textId="77777777" w:rsidR="002807DD" w:rsidRDefault="002807DD" w:rsidP="00EE54EE">
      <w:pPr>
        <w:rPr>
          <w:rFonts w:ascii="GHEA Grapalat" w:hAnsi="GHEA Grapalat"/>
          <w:b/>
        </w:rPr>
      </w:pPr>
      <w:r>
        <w:rPr>
          <w:rFonts w:ascii="GHEA Grapalat" w:hAnsi="GHEA Grapalat"/>
          <w:b/>
        </w:rPr>
        <w:t xml:space="preserve">                </w:t>
      </w:r>
    </w:p>
    <w:p w14:paraId="2F77CB3E" w14:textId="77777777" w:rsidR="002807DD" w:rsidRPr="00ED628D" w:rsidRDefault="002807DD" w:rsidP="00EE54EE">
      <w:pPr>
        <w:rPr>
          <w:rFonts w:ascii="GHEA Grapalat" w:hAnsi="GHEA Grapalat"/>
          <w:b/>
          <w:lang w:val="hy-AM"/>
        </w:rPr>
      </w:pPr>
    </w:p>
    <w:p w14:paraId="21BCD2CE" w14:textId="77777777" w:rsidR="00172C97" w:rsidRDefault="00172C97" w:rsidP="00EE54EE">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3EFF509" w14:textId="77777777" w:rsidR="00172C97" w:rsidRPr="009044F1" w:rsidRDefault="00172C97" w:rsidP="00EE54EE">
      <w:pPr>
        <w:rPr>
          <w:rFonts w:ascii="GHEA Grapalat" w:hAnsi="GHEA Grapalat" w:cs="Arial"/>
          <w:b/>
        </w:rPr>
      </w:pPr>
    </w:p>
    <w:p w14:paraId="07985010"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944179A"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44A6C13"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14:paraId="7620FBED"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A6DA9EF" w14:textId="77777777" w:rsidR="00172C97" w:rsidRPr="00D3436F" w:rsidRDefault="00172C97" w:rsidP="00EE54EE">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0C1D12F7" w14:textId="77777777" w:rsidR="00172C97" w:rsidRPr="00F62714" w:rsidRDefault="00172C97" w:rsidP="00EE54E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526D38BD"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268E8A" w14:textId="77777777" w:rsidR="003D3420" w:rsidRDefault="003D3420" w:rsidP="00EE54EE">
      <w:pPr>
        <w:rPr>
          <w:rFonts w:ascii="GHEA Grapalat" w:hAnsi="GHEA Grapalat"/>
          <w:b/>
        </w:rPr>
      </w:pPr>
    </w:p>
    <w:p w14:paraId="393722D8" w14:textId="77777777" w:rsidR="00096865" w:rsidRPr="009044F1" w:rsidRDefault="008D5016" w:rsidP="00EE54EE">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lastRenderedPageBreak/>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34082BA" w14:textId="77777777" w:rsidR="00E47984" w:rsidRPr="00216702" w:rsidRDefault="00E47984" w:rsidP="00EE54EE">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CE3CD46" w14:textId="77777777" w:rsidR="00E47984" w:rsidRDefault="00E47984" w:rsidP="00EE54EE">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A46B6A5" w14:textId="77777777" w:rsidR="00E47984" w:rsidRDefault="00E47984" w:rsidP="00EE54EE">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5D9A4F8" w14:textId="77777777" w:rsidR="00E47984" w:rsidRDefault="00E47984" w:rsidP="00EE54EE">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99A8D71" w14:textId="77777777" w:rsidR="00E47984" w:rsidRPr="00996C18" w:rsidRDefault="00E47984" w:rsidP="00EE54EE">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310F9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A3061D5"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D260EE2"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815BA29"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4938A5D" w14:textId="77777777" w:rsidR="00E47984" w:rsidRPr="00570BBD" w:rsidRDefault="00E47984" w:rsidP="00EE54EE">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B2FF8F7" w14:textId="77777777" w:rsidR="00E47984" w:rsidRDefault="00E47984" w:rsidP="00EE54EE">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A6ED3C7" w14:textId="77777777" w:rsidR="00E47984" w:rsidRPr="00570BBD" w:rsidRDefault="00E47984" w:rsidP="00EE54EE">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8BF4E0A"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E2199D0" w14:textId="77777777" w:rsidR="00E47984" w:rsidRPr="00570BBD" w:rsidRDefault="00E47984" w:rsidP="00EE54EE">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w:t>
      </w:r>
      <w:r w:rsidRPr="00570BBD">
        <w:rPr>
          <w:rFonts w:ascii="GHEA Grapalat" w:hAnsi="GHEA Grapalat"/>
        </w:rPr>
        <w:lastRenderedPageBreak/>
        <w:t>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A16CC00" w14:textId="77777777" w:rsidR="00E47984" w:rsidRDefault="00E47984" w:rsidP="00EE54EE">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079D1D8E" w14:textId="77777777" w:rsidR="00E47984" w:rsidRPr="00570BBD" w:rsidRDefault="00E47984" w:rsidP="00EE54EE">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83863C" w14:textId="77777777" w:rsidR="00E47984" w:rsidRPr="00570BBD" w:rsidRDefault="00E47984" w:rsidP="00EE54EE">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C187BC" w14:textId="77777777" w:rsidR="00E47984" w:rsidRPr="00570BBD" w:rsidRDefault="00E47984" w:rsidP="00EE54EE">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4810C44" w14:textId="77777777" w:rsidR="00E47984" w:rsidRPr="00570BBD" w:rsidRDefault="00E47984" w:rsidP="00EE54EE">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5C065CC" w14:textId="77777777" w:rsidR="00E47984" w:rsidRPr="00570BBD" w:rsidRDefault="00E47984" w:rsidP="00EE54EE">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10DF576" w14:textId="77777777" w:rsidR="00E47984" w:rsidRPr="00570BBD" w:rsidRDefault="00E47984" w:rsidP="00EE54EE">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8E8C1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AA1B24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841897E"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5445AA0" w14:textId="77777777" w:rsidR="00E47984" w:rsidRPr="00570BBD" w:rsidRDefault="00E47984" w:rsidP="00EE54EE">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A557A46" w14:textId="77777777" w:rsidR="00E47984" w:rsidRPr="009044F1" w:rsidRDefault="00E47984" w:rsidP="00EE54EE">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40BA94" w14:textId="77777777" w:rsidR="00E47984" w:rsidRPr="009044F1" w:rsidRDefault="00E47984" w:rsidP="00EE54EE">
      <w:pPr>
        <w:widowControl w:val="0"/>
        <w:jc w:val="both"/>
        <w:rPr>
          <w:ins w:id="16" w:author="Vardan" w:date="2022-05-29T22:22:00Z"/>
          <w:rFonts w:ascii="GHEA Grapalat" w:hAnsi="GHEA Grapalat" w:cs="Sylfaen"/>
          <w:b/>
        </w:rPr>
      </w:pPr>
    </w:p>
    <w:p w14:paraId="6A428FDD" w14:textId="77777777" w:rsidR="00E47984" w:rsidRPr="009044F1" w:rsidRDefault="00E47984" w:rsidP="00EE54EE">
      <w:pPr>
        <w:widowControl w:val="0"/>
        <w:ind w:firstLine="567"/>
        <w:jc w:val="both"/>
        <w:rPr>
          <w:ins w:id="17" w:author="Vardan" w:date="2022-05-29T22:22:00Z"/>
          <w:rFonts w:ascii="GHEA Grapalat" w:hAnsi="GHEA Grapalat" w:cs="Sylfaen"/>
          <w:b/>
        </w:rPr>
      </w:pPr>
    </w:p>
    <w:p w14:paraId="1695F1CC" w14:textId="77777777" w:rsidR="00AE679C" w:rsidRPr="009044F1" w:rsidDel="00E47984" w:rsidRDefault="00AE679C" w:rsidP="00EE54EE">
      <w:pPr>
        <w:widowControl w:val="0"/>
        <w:jc w:val="center"/>
        <w:rPr>
          <w:del w:id="18" w:author="Vardan" w:date="2022-05-29T22:21:00Z"/>
          <w:rFonts w:ascii="GHEA Grapalat" w:hAnsi="GHEA Grapalat" w:cs="Sylfaen"/>
          <w:b/>
        </w:rPr>
      </w:pPr>
    </w:p>
    <w:p w14:paraId="1169D0CA" w14:textId="77777777" w:rsidR="004373E3" w:rsidRDefault="004373E3" w:rsidP="00EE54EE">
      <w:pPr>
        <w:rPr>
          <w:rFonts w:ascii="GHEA Grapalat" w:hAnsi="GHEA Grapalat"/>
          <w:b/>
        </w:rPr>
      </w:pPr>
      <w:del w:id="19" w:author="Vardan" w:date="2022-05-29T22:21:00Z">
        <w:r w:rsidDel="00E47984">
          <w:rPr>
            <w:rFonts w:ascii="GHEA Grapalat" w:hAnsi="GHEA Grapalat"/>
            <w:b/>
          </w:rPr>
          <w:br w:type="page"/>
        </w:r>
      </w:del>
    </w:p>
    <w:p w14:paraId="40180C9C" w14:textId="77777777" w:rsidR="009E22AC" w:rsidRDefault="009E22AC" w:rsidP="00EE54EE">
      <w:pPr>
        <w:widowControl w:val="0"/>
        <w:jc w:val="center"/>
        <w:rPr>
          <w:rFonts w:ascii="GHEA Grapalat" w:hAnsi="GHEA Grapalat"/>
          <w:b/>
        </w:rPr>
      </w:pPr>
    </w:p>
    <w:p w14:paraId="5F38A182" w14:textId="77777777" w:rsidR="009E22AC" w:rsidRDefault="009E22AC" w:rsidP="00EE54EE">
      <w:pPr>
        <w:widowControl w:val="0"/>
        <w:jc w:val="center"/>
        <w:rPr>
          <w:rFonts w:ascii="GHEA Grapalat" w:hAnsi="GHEA Grapalat"/>
          <w:b/>
        </w:rPr>
      </w:pPr>
    </w:p>
    <w:p w14:paraId="781AF5AB" w14:textId="77777777" w:rsidR="009E22AC" w:rsidRDefault="009E22AC" w:rsidP="00EE54EE">
      <w:pPr>
        <w:widowControl w:val="0"/>
        <w:jc w:val="center"/>
        <w:rPr>
          <w:rFonts w:ascii="GHEA Grapalat" w:hAnsi="GHEA Grapalat"/>
          <w:b/>
        </w:rPr>
      </w:pPr>
    </w:p>
    <w:p w14:paraId="2EF32CAF" w14:textId="77777777" w:rsidR="009E22AC" w:rsidRDefault="009E22AC" w:rsidP="00EE54EE">
      <w:pPr>
        <w:widowControl w:val="0"/>
        <w:jc w:val="center"/>
        <w:rPr>
          <w:rFonts w:ascii="GHEA Grapalat" w:hAnsi="GHEA Grapalat"/>
          <w:b/>
        </w:rPr>
      </w:pPr>
    </w:p>
    <w:p w14:paraId="237B9945" w14:textId="3D4F86CD" w:rsidR="00096865" w:rsidRPr="00374F4A" w:rsidRDefault="00096865" w:rsidP="00EE54EE">
      <w:pPr>
        <w:widowControl w:val="0"/>
        <w:jc w:val="center"/>
        <w:rPr>
          <w:rFonts w:ascii="GHEA Grapalat" w:hAnsi="GHEA Grapalat"/>
          <w:b/>
        </w:rPr>
      </w:pPr>
      <w:r w:rsidRPr="009044F1">
        <w:rPr>
          <w:rFonts w:ascii="GHEA Grapalat" w:hAnsi="GHEA Grapalat"/>
          <w:b/>
        </w:rPr>
        <w:t>ЧАСТЬ II</w:t>
      </w:r>
    </w:p>
    <w:p w14:paraId="57B3B545" w14:textId="77777777" w:rsidR="008842CE" w:rsidRPr="00374F4A" w:rsidRDefault="008842CE" w:rsidP="00EE54EE">
      <w:pPr>
        <w:widowControl w:val="0"/>
        <w:jc w:val="center"/>
        <w:rPr>
          <w:rFonts w:ascii="GHEA Grapalat" w:hAnsi="GHEA Grapalat"/>
          <w:b/>
        </w:rPr>
      </w:pPr>
    </w:p>
    <w:p w14:paraId="243E03AA" w14:textId="6AAF80B2" w:rsidR="00096865" w:rsidRPr="009044F1" w:rsidRDefault="00096865" w:rsidP="00EE54EE">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F301E">
        <w:rPr>
          <w:rFonts w:ascii="GHEA Grapalat" w:hAnsi="GHEA Grapalat"/>
          <w:b/>
        </w:rPr>
        <w:t>ЗАПРОСА КОТИРОВОК</w:t>
      </w:r>
    </w:p>
    <w:p w14:paraId="7A1F644D" w14:textId="77777777" w:rsidR="00096865" w:rsidRPr="009044F1" w:rsidRDefault="00096865" w:rsidP="00EE54EE">
      <w:pPr>
        <w:widowControl w:val="0"/>
        <w:jc w:val="center"/>
        <w:rPr>
          <w:rFonts w:ascii="GHEA Grapalat" w:hAnsi="GHEA Grapalat"/>
        </w:rPr>
      </w:pPr>
    </w:p>
    <w:p w14:paraId="2157CC1F" w14:textId="77777777" w:rsidR="00096865" w:rsidRPr="009044F1" w:rsidRDefault="008D5016" w:rsidP="00EE54EE">
      <w:pPr>
        <w:widowControl w:val="0"/>
        <w:jc w:val="center"/>
        <w:rPr>
          <w:rFonts w:ascii="GHEA Grapalat" w:hAnsi="GHEA Grapalat"/>
          <w:b/>
        </w:rPr>
      </w:pPr>
      <w:r w:rsidRPr="009044F1">
        <w:rPr>
          <w:rFonts w:ascii="GHEA Grapalat" w:hAnsi="GHEA Grapalat"/>
          <w:b/>
        </w:rPr>
        <w:t>1. ОБЩИЕ ПОЛОЖЕНИЯ</w:t>
      </w:r>
    </w:p>
    <w:p w14:paraId="403E7556"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728474C"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440D65" w14:textId="77777777" w:rsidR="00096865" w:rsidRDefault="00096865" w:rsidP="00EE54EE">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0C2ACEB" w14:textId="77777777" w:rsidR="00096865" w:rsidRPr="009044F1" w:rsidRDefault="008D5016" w:rsidP="00EE54EE">
      <w:pPr>
        <w:widowControl w:val="0"/>
        <w:jc w:val="center"/>
        <w:rPr>
          <w:rFonts w:ascii="GHEA Grapalat" w:hAnsi="GHEA Grapalat"/>
          <w:b/>
        </w:rPr>
      </w:pPr>
      <w:r w:rsidRPr="009044F1">
        <w:rPr>
          <w:rFonts w:ascii="GHEA Grapalat" w:hAnsi="GHEA Grapalat"/>
          <w:b/>
        </w:rPr>
        <w:t>2. ЗАЯВКА НА ПРОЦЕДУРУ</w:t>
      </w:r>
    </w:p>
    <w:p w14:paraId="177062F4" w14:textId="77777777" w:rsidR="002D5CF0" w:rsidRPr="009044F1" w:rsidRDefault="0078387F" w:rsidP="00EE54EE">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D90EB3A" w14:textId="77777777" w:rsidR="002D5CF0" w:rsidRPr="009044F1" w:rsidRDefault="002D5CF0" w:rsidP="00EE54EE">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B9CFFF0" w14:textId="77777777" w:rsidR="00096865" w:rsidRPr="000811C1" w:rsidRDefault="002D5CF0" w:rsidP="00EE54EE">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1137B4B" w14:textId="77777777" w:rsidR="009D7EFF" w:rsidRDefault="009D7EFF"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36DD5AC" w14:textId="77777777" w:rsidR="008D4137" w:rsidRPr="00D3436F" w:rsidRDefault="008D4137"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7"/>
        <w:t>15</w:t>
      </w:r>
    </w:p>
    <w:p w14:paraId="23E35B68" w14:textId="77777777" w:rsidR="002C4DBF" w:rsidRPr="009044F1" w:rsidRDefault="002C4DBF" w:rsidP="00EE54EE">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64367434" w14:textId="77777777" w:rsidR="00E67BA7" w:rsidRPr="004B4D36" w:rsidRDefault="00096865" w:rsidP="00EE54EE">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1814DD6A" w14:textId="77777777" w:rsidR="00A67EAC" w:rsidRPr="009044F1" w:rsidRDefault="009F0AB3" w:rsidP="00EE54EE">
      <w:pPr>
        <w:widowControl w:val="0"/>
        <w:tabs>
          <w:tab w:val="left" w:pos="1134"/>
        </w:tabs>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37EDBE9" w14:textId="77777777" w:rsidR="00EB3BFA" w:rsidRDefault="009F0AB3" w:rsidP="00EE54EE">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97E6D8F" w14:textId="77777777" w:rsidR="00A5016F" w:rsidRDefault="00A5016F" w:rsidP="00EE54EE">
      <w:pPr>
        <w:pStyle w:val="norm"/>
        <w:widowControl w:val="0"/>
        <w:spacing w:line="240" w:lineRule="auto"/>
        <w:ind w:firstLine="284"/>
        <w:jc w:val="right"/>
        <w:rPr>
          <w:rFonts w:ascii="GHEA Grapalat" w:hAnsi="GHEA Grapalat"/>
          <w:b/>
          <w:sz w:val="24"/>
          <w:szCs w:val="24"/>
        </w:rPr>
      </w:pPr>
    </w:p>
    <w:p w14:paraId="64C76085" w14:textId="404606C4" w:rsidR="00B2572B" w:rsidRPr="00374F4A" w:rsidRDefault="00B2572B" w:rsidP="00EE54EE">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4FCEB74A" w14:textId="18A523A1" w:rsidR="00B2572B" w:rsidRPr="00374F4A" w:rsidRDefault="00B2572B" w:rsidP="00EE54EE">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7485A">
        <w:rPr>
          <w:rFonts w:ascii="GHEA Grapalat" w:hAnsi="GHEA Grapalat"/>
          <w:b/>
          <w:sz w:val="24"/>
          <w:szCs w:val="24"/>
        </w:rPr>
        <w:t>открытый конкурс</w:t>
      </w:r>
      <w:r w:rsidR="00C7485A" w:rsidRPr="00BF4E90">
        <w:rPr>
          <w:rFonts w:ascii="GHEA Grapalat" w:hAnsi="GHEA Grapalat" w:cs="Arial"/>
          <w:b/>
          <w:sz w:val="24"/>
          <w:szCs w:val="24"/>
        </w:rPr>
        <w:br/>
      </w:r>
      <w:r w:rsidRPr="00374F4A">
        <w:rPr>
          <w:rFonts w:ascii="GHEA Grapalat" w:hAnsi="GHEA Grapalat"/>
          <w:b/>
          <w:sz w:val="24"/>
          <w:szCs w:val="24"/>
        </w:rPr>
        <w:t xml:space="preserve">под кодом </w:t>
      </w:r>
      <w:r w:rsidR="0009321B">
        <w:rPr>
          <w:rFonts w:ascii="GHEA Grapalat" w:hAnsi="GHEA Grapalat"/>
          <w:b/>
          <w:sz w:val="24"/>
          <w:szCs w:val="24"/>
        </w:rPr>
        <w:t>EQ-GHTsDzB-</w:t>
      </w:r>
      <w:r w:rsidR="00232E53">
        <w:rPr>
          <w:rFonts w:ascii="GHEA Grapalat" w:hAnsi="GHEA Grapalat"/>
          <w:b/>
          <w:sz w:val="24"/>
          <w:szCs w:val="24"/>
        </w:rPr>
        <w:t>26/62</w:t>
      </w:r>
    </w:p>
    <w:p w14:paraId="485A7E14" w14:textId="77777777" w:rsidR="00B2572B" w:rsidRDefault="00B2572B" w:rsidP="00EE54EE">
      <w:pPr>
        <w:widowControl w:val="0"/>
        <w:jc w:val="center"/>
        <w:rPr>
          <w:rFonts w:ascii="GHEA Grapalat" w:hAnsi="GHEA Grapalat" w:cs="Sylfaen"/>
          <w:b/>
        </w:rPr>
      </w:pPr>
    </w:p>
    <w:p w14:paraId="52A3AA31" w14:textId="77777777" w:rsidR="00D87B1D" w:rsidRPr="00374F4A" w:rsidRDefault="00D87B1D" w:rsidP="00EE54EE">
      <w:pPr>
        <w:widowControl w:val="0"/>
        <w:jc w:val="center"/>
        <w:rPr>
          <w:rFonts w:ascii="GHEA Grapalat" w:hAnsi="GHEA Grapalat" w:cs="Sylfaen"/>
          <w:b/>
        </w:rPr>
      </w:pPr>
    </w:p>
    <w:p w14:paraId="6BC50D56" w14:textId="77777777" w:rsidR="00B2572B" w:rsidRPr="00374F4A" w:rsidRDefault="00B2572B" w:rsidP="00EE54EE">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19D9FE5" w14:textId="77777777" w:rsidR="00B2572B" w:rsidRPr="00374F4A" w:rsidRDefault="00B2572B" w:rsidP="00EE54EE">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70BCD37" w14:textId="77777777" w:rsidR="00B2572B" w:rsidRPr="00374F4A" w:rsidRDefault="00B2572B" w:rsidP="00EE54EE">
      <w:pPr>
        <w:widowControl w:val="0"/>
        <w:jc w:val="center"/>
        <w:rPr>
          <w:rFonts w:ascii="GHEA Grapalat" w:hAnsi="GHEA Grapalat"/>
        </w:rPr>
      </w:pPr>
    </w:p>
    <w:p w14:paraId="3ACC733A" w14:textId="77777777" w:rsidR="00374F4A" w:rsidRPr="00C4157A" w:rsidRDefault="00374F4A" w:rsidP="00EE54EE">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06D388C" w14:textId="77777777" w:rsidR="00374F4A" w:rsidRPr="000C1746" w:rsidRDefault="00374F4A" w:rsidP="00EE54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91F2522" w14:textId="77777777" w:rsidR="00374F4A" w:rsidRPr="00DA5EA0" w:rsidRDefault="00374F4A" w:rsidP="00EE54EE">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AE04DC4" w14:textId="77777777" w:rsidR="00374F4A" w:rsidRPr="000C1746" w:rsidRDefault="00374F4A" w:rsidP="00EE54EE">
      <w:pPr>
        <w:ind w:left="4395"/>
        <w:jc w:val="both"/>
        <w:rPr>
          <w:rFonts w:ascii="GHEA Grapalat" w:hAnsi="GHEA Grapalat" w:cs="Sylfaen"/>
          <w:sz w:val="16"/>
        </w:rPr>
      </w:pPr>
      <w:r w:rsidRPr="000C1746">
        <w:rPr>
          <w:rFonts w:ascii="GHEA Grapalat" w:hAnsi="GHEA Grapalat"/>
          <w:sz w:val="16"/>
        </w:rPr>
        <w:t>номер лота (лотов)</w:t>
      </w:r>
    </w:p>
    <w:p w14:paraId="5A140575" w14:textId="4FBA5F08" w:rsidR="00374F4A" w:rsidRPr="00BD0FD1" w:rsidRDefault="00374F4A" w:rsidP="00EE54EE">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09321B">
        <w:rPr>
          <w:rFonts w:ascii="GHEA Grapalat" w:hAnsi="GHEA Grapalat"/>
          <w:b/>
        </w:rPr>
        <w:t>EQ-GHTsDzB-</w:t>
      </w:r>
      <w:r w:rsidR="00232E53">
        <w:rPr>
          <w:rFonts w:ascii="GHEA Grapalat" w:hAnsi="GHEA Grapalat"/>
          <w:b/>
        </w:rPr>
        <w:t>26/62</w:t>
      </w:r>
    </w:p>
    <w:p w14:paraId="4D224E9E" w14:textId="77777777" w:rsidR="00374F4A" w:rsidRPr="00C4157A" w:rsidRDefault="00374F4A" w:rsidP="00EE54EE">
      <w:pPr>
        <w:ind w:left="1560"/>
        <w:jc w:val="both"/>
        <w:rPr>
          <w:rFonts w:ascii="GHEA Grapalat" w:hAnsi="GHEA Grapalat"/>
          <w:sz w:val="20"/>
        </w:rPr>
      </w:pPr>
      <w:r w:rsidRPr="000C1746">
        <w:rPr>
          <w:rFonts w:ascii="GHEA Grapalat" w:hAnsi="GHEA Grapalat"/>
          <w:sz w:val="16"/>
        </w:rPr>
        <w:t>наименование заказчика</w:t>
      </w:r>
    </w:p>
    <w:p w14:paraId="382ED991" w14:textId="73A3E8D7" w:rsidR="00374F4A" w:rsidRPr="00DA5EA0" w:rsidRDefault="00155CC1" w:rsidP="00EE54EE">
      <w:pPr>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785D652A" w14:textId="77777777" w:rsidR="00374F4A" w:rsidRPr="002B75BF" w:rsidRDefault="00374F4A" w:rsidP="00EE54EE">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1FF0621" w14:textId="77777777" w:rsidR="00374F4A" w:rsidRPr="000C1746" w:rsidRDefault="00374F4A" w:rsidP="00EE54EE">
      <w:pPr>
        <w:ind w:left="1843"/>
        <w:jc w:val="both"/>
        <w:rPr>
          <w:rFonts w:ascii="GHEA Grapalat" w:hAnsi="GHEA Grapalat" w:cs="Sylfaen"/>
          <w:sz w:val="16"/>
        </w:rPr>
      </w:pPr>
      <w:r w:rsidRPr="000C1746">
        <w:rPr>
          <w:rFonts w:ascii="GHEA Grapalat" w:hAnsi="GHEA Grapalat"/>
          <w:sz w:val="16"/>
        </w:rPr>
        <w:t>наименование участника</w:t>
      </w:r>
    </w:p>
    <w:p w14:paraId="1F9ADBDC" w14:textId="77777777" w:rsidR="00374F4A" w:rsidRPr="00DA5EA0" w:rsidRDefault="00374F4A" w:rsidP="00EE54EE">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2F13F6C" w14:textId="77777777" w:rsidR="00374F4A" w:rsidRPr="000C1746" w:rsidRDefault="00374F4A" w:rsidP="00EE54EE">
      <w:pPr>
        <w:ind w:left="4111"/>
        <w:jc w:val="both"/>
        <w:rPr>
          <w:rFonts w:ascii="GHEA Grapalat" w:hAnsi="GHEA Grapalat" w:cs="Arial"/>
          <w:sz w:val="16"/>
        </w:rPr>
      </w:pPr>
      <w:r w:rsidRPr="000C1746">
        <w:rPr>
          <w:rFonts w:ascii="GHEA Grapalat" w:hAnsi="GHEA Grapalat"/>
          <w:sz w:val="16"/>
        </w:rPr>
        <w:t>наименование страны</w:t>
      </w:r>
    </w:p>
    <w:p w14:paraId="4C1AC410" w14:textId="77777777" w:rsidR="000612B9" w:rsidRDefault="000612B9" w:rsidP="00EE54EE">
      <w:pPr>
        <w:jc w:val="both"/>
        <w:rPr>
          <w:rFonts w:ascii="GHEA Grapalat" w:hAnsi="GHEA Grapalat"/>
        </w:rPr>
      </w:pPr>
    </w:p>
    <w:p w14:paraId="39E06BA3" w14:textId="77777777" w:rsidR="000612B9" w:rsidRDefault="004F0CAA" w:rsidP="00EE54EE">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8E0D2D" w14:textId="77777777" w:rsidR="002A0700" w:rsidRPr="000811C1" w:rsidRDefault="002A0700" w:rsidP="00EE54EE">
      <w:pPr>
        <w:ind w:left="1843"/>
        <w:rPr>
          <w:rFonts w:ascii="GHEA Grapalat" w:hAnsi="GHEA Grapalat" w:cs="Sylfaen"/>
          <w:sz w:val="16"/>
          <w:lang w:val="hy-AM"/>
        </w:rPr>
      </w:pPr>
      <w:r w:rsidRPr="000C1746">
        <w:rPr>
          <w:rFonts w:ascii="GHEA Grapalat" w:hAnsi="GHEA Grapalat"/>
          <w:sz w:val="16"/>
        </w:rPr>
        <w:t>наименование участника</w:t>
      </w:r>
    </w:p>
    <w:p w14:paraId="719C63B1" w14:textId="77777777" w:rsidR="000612B9" w:rsidRDefault="000612B9" w:rsidP="00EE54EE">
      <w:pPr>
        <w:jc w:val="both"/>
        <w:rPr>
          <w:rFonts w:ascii="GHEA Grapalat" w:hAnsi="GHEA Grapalat"/>
        </w:rPr>
      </w:pPr>
    </w:p>
    <w:p w14:paraId="17A97052" w14:textId="77777777" w:rsidR="00374F4A" w:rsidRPr="00B443ED" w:rsidRDefault="00374F4A" w:rsidP="00EE54EE">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A46A65F" w14:textId="77777777" w:rsidR="00374F4A" w:rsidRPr="000C1746" w:rsidRDefault="00B138F3" w:rsidP="00EE54EE">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3696745" w14:textId="77777777" w:rsidR="00B138F3" w:rsidRDefault="00B138F3" w:rsidP="00EE54EE">
      <w:pPr>
        <w:jc w:val="both"/>
        <w:rPr>
          <w:rFonts w:ascii="GHEA Grapalat" w:hAnsi="GHEA Grapalat"/>
        </w:rPr>
      </w:pPr>
    </w:p>
    <w:p w14:paraId="5DABBD52" w14:textId="77777777" w:rsidR="00374F4A" w:rsidRPr="008E7F24" w:rsidRDefault="00374F4A" w:rsidP="00EE54EE">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08AEB47" w14:textId="77777777" w:rsidR="00374F4A" w:rsidRPr="00D3436F" w:rsidRDefault="00B138F3" w:rsidP="00EE54EE">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C70B945" w14:textId="77777777" w:rsidR="00B138F3" w:rsidRDefault="00B138F3" w:rsidP="00EE54EE">
      <w:pPr>
        <w:jc w:val="both"/>
        <w:rPr>
          <w:rFonts w:ascii="GHEA Grapalat" w:hAnsi="GHEA Grapalat"/>
        </w:rPr>
      </w:pPr>
    </w:p>
    <w:p w14:paraId="5B804190" w14:textId="77777777" w:rsidR="009E1181" w:rsidRDefault="00F96993" w:rsidP="00EE54EE">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26025AD" w14:textId="77777777" w:rsidR="00F96993" w:rsidRDefault="009E1181" w:rsidP="00EE54EE">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923B10" w14:textId="77777777" w:rsidR="00B16483" w:rsidRDefault="00B16483" w:rsidP="00EE54EE">
      <w:pPr>
        <w:jc w:val="both"/>
        <w:rPr>
          <w:rFonts w:ascii="GHEA Grapalat" w:hAnsi="GHEA Grapalat"/>
          <w:sz w:val="18"/>
          <w:szCs w:val="18"/>
        </w:rPr>
      </w:pPr>
    </w:p>
    <w:p w14:paraId="0DF086CB" w14:textId="77777777" w:rsidR="00B16483" w:rsidRPr="00B16483" w:rsidRDefault="00B16483" w:rsidP="00EE54EE">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F6FD324" w14:textId="77777777" w:rsidR="006B3E56" w:rsidRDefault="00B138F3" w:rsidP="00EE54EE">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003EB29" w14:textId="77777777" w:rsidR="00B16483" w:rsidRPr="00D3436F" w:rsidRDefault="00B16483" w:rsidP="00EE54EE">
      <w:pPr>
        <w:tabs>
          <w:tab w:val="left" w:pos="7371"/>
        </w:tabs>
        <w:ind w:left="3544" w:firstLine="3"/>
        <w:jc w:val="both"/>
        <w:rPr>
          <w:rFonts w:ascii="GHEA Grapalat" w:hAnsi="GHEA Grapalat"/>
          <w:sz w:val="16"/>
        </w:rPr>
      </w:pPr>
    </w:p>
    <w:p w14:paraId="116170FE" w14:textId="77777777" w:rsidR="00B0401C" w:rsidRDefault="00B0401C" w:rsidP="00EE54EE">
      <w:pPr>
        <w:widowControl w:val="0"/>
        <w:jc w:val="both"/>
        <w:rPr>
          <w:rFonts w:ascii="GHEA Grapalat" w:hAnsi="GHEA Grapalat"/>
        </w:rPr>
      </w:pPr>
    </w:p>
    <w:p w14:paraId="623885BB" w14:textId="77777777" w:rsidR="00B0401C" w:rsidRDefault="00B0401C" w:rsidP="00EE54EE">
      <w:pPr>
        <w:widowControl w:val="0"/>
        <w:jc w:val="both"/>
        <w:rPr>
          <w:rFonts w:ascii="GHEA Grapalat" w:hAnsi="GHEA Grapalat"/>
        </w:rPr>
      </w:pPr>
    </w:p>
    <w:p w14:paraId="2D6F3F63" w14:textId="77777777" w:rsidR="00B0401C" w:rsidRDefault="00B0401C" w:rsidP="00EE54EE">
      <w:pPr>
        <w:widowControl w:val="0"/>
        <w:jc w:val="both"/>
        <w:rPr>
          <w:rFonts w:ascii="GHEA Grapalat" w:hAnsi="GHEA Grapalat"/>
        </w:rPr>
      </w:pPr>
    </w:p>
    <w:p w14:paraId="1FDF7463" w14:textId="77777777" w:rsidR="00B0401C" w:rsidRDefault="00B0401C" w:rsidP="00EE54EE">
      <w:pPr>
        <w:widowControl w:val="0"/>
        <w:jc w:val="both"/>
        <w:rPr>
          <w:rFonts w:ascii="GHEA Grapalat" w:hAnsi="GHEA Grapalat"/>
        </w:rPr>
      </w:pPr>
    </w:p>
    <w:p w14:paraId="5A80AF03" w14:textId="77777777" w:rsidR="006B3E56" w:rsidRDefault="006B3E56" w:rsidP="00EE54E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5C6F702" w14:textId="77777777" w:rsidR="006B3E56" w:rsidRDefault="006B3E56" w:rsidP="00EE54EE">
      <w:pPr>
        <w:widowControl w:val="0"/>
        <w:ind w:left="2835"/>
        <w:jc w:val="both"/>
        <w:rPr>
          <w:rFonts w:ascii="GHEA Grapalat" w:hAnsi="GHEA Grapalat"/>
          <w:sz w:val="16"/>
        </w:rPr>
      </w:pPr>
      <w:r>
        <w:rPr>
          <w:rFonts w:ascii="GHEA Grapalat" w:hAnsi="GHEA Grapalat"/>
          <w:sz w:val="16"/>
        </w:rPr>
        <w:t>наименование участника</w:t>
      </w:r>
    </w:p>
    <w:p w14:paraId="0CFED74E" w14:textId="77777777" w:rsidR="00D87B1D" w:rsidRDefault="00D87B1D" w:rsidP="00EE54EE">
      <w:pPr>
        <w:widowControl w:val="0"/>
        <w:ind w:left="2835"/>
        <w:jc w:val="both"/>
        <w:rPr>
          <w:rFonts w:ascii="GHEA Grapalat" w:hAnsi="GHEA Grapalat"/>
          <w:sz w:val="16"/>
        </w:rPr>
      </w:pPr>
    </w:p>
    <w:p w14:paraId="27967B11" w14:textId="77777777" w:rsidR="00A3536B" w:rsidRPr="0001546B" w:rsidRDefault="00E144F9" w:rsidP="00EE54EE">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2FC09B3" w14:textId="77777777" w:rsidR="00A3536B" w:rsidRPr="0001546B" w:rsidRDefault="00A3536B" w:rsidP="00EE54EE">
      <w:pPr>
        <w:widowControl w:val="0"/>
        <w:ind w:left="2835"/>
        <w:rPr>
          <w:rFonts w:ascii="GHEA Grapalat" w:hAnsi="GHEA Grapalat"/>
          <w:sz w:val="16"/>
        </w:rPr>
      </w:pPr>
      <w:r w:rsidRPr="0001546B">
        <w:rPr>
          <w:rFonts w:ascii="GHEA Grapalat" w:hAnsi="GHEA Grapalat"/>
          <w:sz w:val="16"/>
        </w:rPr>
        <w:t>аименование участника</w:t>
      </w:r>
    </w:p>
    <w:p w14:paraId="2A0CFFA8" w14:textId="77777777" w:rsidR="00A3536B" w:rsidRPr="0001546B" w:rsidRDefault="00A3536B" w:rsidP="00EE54EE">
      <w:pPr>
        <w:rPr>
          <w:rFonts w:ascii="GHEA Grapalat" w:hAnsi="GHEA Grapalat"/>
          <w:i/>
          <w:sz w:val="16"/>
          <w:vertAlign w:val="superscript"/>
          <w:lang w:val="es-ES"/>
        </w:rPr>
      </w:pPr>
    </w:p>
    <w:p w14:paraId="4FB88B86" w14:textId="19636E77" w:rsidR="00A3536B" w:rsidRPr="003823BA" w:rsidRDefault="00A3536B" w:rsidP="00EE54EE">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155CC1">
        <w:rPr>
          <w:rFonts w:ascii="GHEA Grapalat" w:hAnsi="GHEA Grapalat"/>
        </w:rPr>
        <w:t>запроса котировок</w:t>
      </w:r>
      <w:r w:rsidR="00155CC1" w:rsidRPr="005437F6">
        <w:rPr>
          <w:rFonts w:ascii="GHEA Grapalat" w:hAnsi="GHEA Grapalat"/>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09321B">
        <w:rPr>
          <w:rFonts w:ascii="GHEA Grapalat" w:hAnsi="GHEA Grapalat"/>
          <w:b/>
        </w:rPr>
        <w:t>EQ-GHTsDzB-</w:t>
      </w:r>
      <w:r w:rsidR="00232E53">
        <w:rPr>
          <w:rFonts w:ascii="GHEA Grapalat" w:hAnsi="GHEA Grapalat"/>
          <w:b/>
        </w:rPr>
        <w:t>26/62</w:t>
      </w:r>
      <w:r w:rsidR="00172C97">
        <w:rPr>
          <w:rFonts w:ascii="GHEA Grapalat" w:hAnsi="GHEA Grapalat"/>
          <w:b/>
          <w:lang w:val="hy-AM"/>
        </w:rPr>
        <w:t xml:space="preserve"> </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75CD760F" w14:textId="77777777" w:rsidR="00A3536B" w:rsidRPr="0001546B" w:rsidRDefault="00A3536B" w:rsidP="00EE54EE">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66370A3E" w14:textId="77777777" w:rsidR="006B3E56" w:rsidRPr="00F738FA" w:rsidRDefault="00A3536B" w:rsidP="00EE54EE">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6890E2D5" w14:textId="66FE9431" w:rsidR="006B3E56" w:rsidRPr="00F738FA" w:rsidRDefault="00F738FA" w:rsidP="00EE54EE">
      <w:pPr>
        <w:widowControl w:val="0"/>
        <w:tabs>
          <w:tab w:val="left" w:pos="567"/>
        </w:tabs>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09321B">
        <w:rPr>
          <w:rFonts w:ascii="GHEA Grapalat" w:hAnsi="GHEA Grapalat"/>
          <w:b/>
        </w:rPr>
        <w:t>EQ-GHTsDzB-</w:t>
      </w:r>
      <w:r w:rsidR="00232E53">
        <w:rPr>
          <w:rFonts w:ascii="GHEA Grapalat" w:hAnsi="GHEA Grapalat"/>
          <w:b/>
        </w:rPr>
        <w:t>26/62</w:t>
      </w:r>
    </w:p>
    <w:p w14:paraId="195AFE51" w14:textId="77777777" w:rsidR="006B3E56" w:rsidRPr="002C10A0" w:rsidRDefault="006B3E56" w:rsidP="00EE54EE">
      <w:pPr>
        <w:pStyle w:val="ListParagraph"/>
        <w:widowControl w:val="0"/>
        <w:numPr>
          <w:ilvl w:val="0"/>
          <w:numId w:val="37"/>
        </w:numPr>
        <w:tabs>
          <w:tab w:val="left" w:pos="567"/>
        </w:tabs>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lastRenderedPageBreak/>
        <w:t>злоупотребления доминирующим положением и антиконкурентного соглашения,</w:t>
      </w:r>
    </w:p>
    <w:p w14:paraId="52DB2358" w14:textId="7D1260DF" w:rsidR="006B3E56" w:rsidRPr="002C10A0" w:rsidRDefault="006B3E56" w:rsidP="00EE54EE">
      <w:pPr>
        <w:pStyle w:val="ListParagraph"/>
        <w:widowControl w:val="0"/>
        <w:numPr>
          <w:ilvl w:val="0"/>
          <w:numId w:val="37"/>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155CC1">
        <w:rPr>
          <w:rFonts w:ascii="GHEA Grapalat" w:hAnsi="GHEA Grapalat"/>
        </w:rPr>
        <w:t>запроса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BE7D078" w14:textId="77777777" w:rsidR="006B3E56" w:rsidRDefault="006B3E56" w:rsidP="00EE54EE">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7355BD8" w14:textId="77777777" w:rsidR="006B3E56" w:rsidRDefault="006B3E56" w:rsidP="00EE54E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511358C" w14:textId="77777777" w:rsidR="006B3E56" w:rsidRDefault="006B3E56" w:rsidP="00EE54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0403205" w14:textId="77777777" w:rsidR="006B3E56" w:rsidRDefault="006B3E56" w:rsidP="00EE54E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9CBD4D1" w14:textId="77777777" w:rsidR="006B3E56" w:rsidRDefault="006B3E56" w:rsidP="00EE54EE">
      <w:pPr>
        <w:widowControl w:val="0"/>
        <w:ind w:left="7088"/>
        <w:jc w:val="both"/>
        <w:rPr>
          <w:rFonts w:ascii="GHEA Grapalat" w:hAnsi="GHEA Grapalat"/>
        </w:rPr>
      </w:pPr>
      <w:r>
        <w:rPr>
          <w:rFonts w:ascii="GHEA Grapalat" w:hAnsi="GHEA Grapalat"/>
          <w:vertAlign w:val="superscript"/>
        </w:rPr>
        <w:t>наименование участника</w:t>
      </w:r>
    </w:p>
    <w:p w14:paraId="3BB01817" w14:textId="77777777" w:rsidR="006B3E56" w:rsidRDefault="006B3E56" w:rsidP="00EE54EE">
      <w:pPr>
        <w:widowControl w:val="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6D98ECBD" w14:textId="77777777" w:rsidR="00D02472" w:rsidRDefault="00D02472" w:rsidP="00EE54EE">
      <w:pPr>
        <w:widowControl w:val="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1EBF0C51" w14:textId="77777777" w:rsidR="00D02472" w:rsidRDefault="00D02472" w:rsidP="00EE54EE">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22484A6E" w14:textId="77777777" w:rsidR="006B3E56" w:rsidRDefault="00155668" w:rsidP="00EE54EE">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8"/>
        <w:t>**</w:t>
      </w:r>
      <w:r w:rsidR="006B3E56" w:rsidRPr="00155668">
        <w:rPr>
          <w:rFonts w:ascii="GHEA Grapalat" w:hAnsi="GHEA Grapalat"/>
          <w:sz w:val="28"/>
          <w:szCs w:val="28"/>
        </w:rPr>
        <w:t xml:space="preserve"> </w:t>
      </w:r>
    </w:p>
    <w:p w14:paraId="4A5C30FB" w14:textId="77777777" w:rsidR="00155668" w:rsidRPr="000C1746" w:rsidRDefault="00155668" w:rsidP="00EE54EE">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DCFF0EA" w14:textId="77777777" w:rsidR="00155668" w:rsidRPr="000C1746" w:rsidRDefault="00155668" w:rsidP="00EE54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D5A11C8" w14:textId="77777777" w:rsidR="00155668" w:rsidRPr="000C1746" w:rsidRDefault="00155668" w:rsidP="00EE54EE">
      <w:pPr>
        <w:ind w:left="1134"/>
        <w:jc w:val="both"/>
        <w:rPr>
          <w:rFonts w:ascii="GHEA Grapalat" w:hAnsi="GHEA Grapalat"/>
          <w:sz w:val="16"/>
        </w:rPr>
      </w:pPr>
      <w:r w:rsidRPr="000C1746">
        <w:rPr>
          <w:rFonts w:ascii="GHEA Grapalat" w:hAnsi="GHEA Grapalat"/>
          <w:sz w:val="16"/>
        </w:rPr>
        <w:t>имя, фамилия руководителя)</w:t>
      </w:r>
    </w:p>
    <w:p w14:paraId="4368F827" w14:textId="77777777" w:rsidR="00155668" w:rsidRPr="009044F1" w:rsidRDefault="00155668" w:rsidP="00EE54EE">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D04C97C" w14:textId="77777777" w:rsidR="006B3E56" w:rsidRPr="00D3436F" w:rsidRDefault="006B3E56" w:rsidP="00EE54EE">
      <w:pPr>
        <w:tabs>
          <w:tab w:val="left" w:pos="7371"/>
        </w:tabs>
        <w:ind w:left="3544" w:firstLine="3"/>
        <w:jc w:val="both"/>
        <w:rPr>
          <w:rFonts w:ascii="GHEA Grapalat" w:hAnsi="GHEA Grapalat"/>
          <w:sz w:val="16"/>
        </w:rPr>
      </w:pPr>
    </w:p>
    <w:p w14:paraId="2BB2614E"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54BBD35" w14:textId="77777777" w:rsidR="00B1013B" w:rsidRDefault="00B1013B" w:rsidP="00EE54EE">
      <w:pPr>
        <w:rPr>
          <w:rFonts w:ascii="GHEA Grapalat" w:hAnsi="GHEA Grapalat"/>
          <w:b/>
        </w:rPr>
      </w:pPr>
      <w:r>
        <w:rPr>
          <w:rFonts w:ascii="GHEA Grapalat" w:hAnsi="GHEA Grapalat"/>
          <w:b/>
        </w:rPr>
        <w:br w:type="page"/>
      </w:r>
    </w:p>
    <w:p w14:paraId="75A68C38" w14:textId="77777777" w:rsidR="001E7EAA" w:rsidRPr="005F52BD" w:rsidRDefault="001E7EAA" w:rsidP="00EE54EE">
      <w:pPr>
        <w:jc w:val="right"/>
        <w:rPr>
          <w:rFonts w:ascii="GHEA Grapalat" w:hAnsi="GHEA Grapalat"/>
          <w:b/>
        </w:rPr>
      </w:pPr>
    </w:p>
    <w:p w14:paraId="7C0F064F" w14:textId="77777777" w:rsidR="00DB6B33" w:rsidRPr="00155CC1" w:rsidRDefault="00DB6B33" w:rsidP="00EE54EE">
      <w:pPr>
        <w:jc w:val="right"/>
        <w:rPr>
          <w:rFonts w:ascii="GHEA Grapalat" w:hAnsi="GHEA Grapalat"/>
          <w:b/>
        </w:rPr>
      </w:pPr>
      <w:r w:rsidRPr="00155CC1">
        <w:rPr>
          <w:rFonts w:ascii="GHEA Grapalat" w:hAnsi="GHEA Grapalat"/>
          <w:b/>
        </w:rPr>
        <w:t>Приложение 1.</w:t>
      </w:r>
      <w:r w:rsidR="00AC6131" w:rsidRPr="00155CC1">
        <w:rPr>
          <w:rFonts w:ascii="GHEA Grapalat" w:hAnsi="GHEA Grapalat"/>
          <w:b/>
        </w:rPr>
        <w:t>2</w:t>
      </w:r>
      <w:r w:rsidRPr="00155CC1">
        <w:rPr>
          <w:rFonts w:ascii="GHEA Grapalat" w:hAnsi="GHEA Grapalat"/>
          <w:b/>
        </w:rPr>
        <w:t xml:space="preserve">** </w:t>
      </w:r>
    </w:p>
    <w:p w14:paraId="6771F889" w14:textId="7F8C8F90" w:rsidR="00DB6B33" w:rsidRPr="00155CC1" w:rsidRDefault="00DB6B33" w:rsidP="00EE54EE">
      <w:pPr>
        <w:jc w:val="right"/>
        <w:rPr>
          <w:rFonts w:ascii="GHEA Grapalat" w:hAnsi="GHEA Grapalat"/>
          <w:b/>
        </w:rPr>
      </w:pPr>
      <w:r w:rsidRPr="00155CC1">
        <w:rPr>
          <w:rFonts w:ascii="GHEA Grapalat" w:hAnsi="GHEA Grapalat"/>
          <w:b/>
        </w:rPr>
        <w:t xml:space="preserve">к Приглашению на </w:t>
      </w:r>
      <w:r w:rsidR="00155CC1" w:rsidRPr="00155CC1">
        <w:rPr>
          <w:rFonts w:ascii="GHEA Grapalat" w:hAnsi="GHEA Grapalat"/>
          <w:b/>
        </w:rPr>
        <w:t>запрос котировок</w:t>
      </w:r>
    </w:p>
    <w:p w14:paraId="1A589915" w14:textId="2FA4F235" w:rsidR="00DB6B33" w:rsidRPr="00155CC1" w:rsidRDefault="00DB6B33" w:rsidP="00EE54EE">
      <w:pPr>
        <w:pStyle w:val="Heading3"/>
        <w:keepNext w:val="0"/>
        <w:widowControl w:val="0"/>
        <w:spacing w:line="240" w:lineRule="auto"/>
        <w:ind w:firstLine="567"/>
        <w:jc w:val="right"/>
        <w:rPr>
          <w:rFonts w:ascii="GHEA Grapalat" w:hAnsi="GHEA Grapalat" w:cs="Arial"/>
          <w:b/>
          <w:i w:val="0"/>
          <w:sz w:val="24"/>
          <w:szCs w:val="24"/>
        </w:rPr>
      </w:pPr>
      <w:r w:rsidRPr="00155CC1">
        <w:rPr>
          <w:rFonts w:ascii="GHEA Grapalat" w:hAnsi="GHEA Grapalat"/>
          <w:b/>
          <w:i w:val="0"/>
          <w:sz w:val="24"/>
          <w:szCs w:val="24"/>
        </w:rPr>
        <w:t xml:space="preserve">под кодом </w:t>
      </w:r>
      <w:r w:rsidR="0009321B" w:rsidRPr="00155CC1">
        <w:rPr>
          <w:rFonts w:ascii="GHEA Grapalat" w:hAnsi="GHEA Grapalat"/>
          <w:b/>
          <w:i w:val="0"/>
          <w:sz w:val="24"/>
          <w:szCs w:val="24"/>
        </w:rPr>
        <w:t>EQ-GHTsDzB-</w:t>
      </w:r>
      <w:r w:rsidR="00232E53">
        <w:rPr>
          <w:rFonts w:ascii="GHEA Grapalat" w:hAnsi="GHEA Grapalat"/>
          <w:b/>
          <w:i w:val="0"/>
          <w:sz w:val="24"/>
          <w:szCs w:val="24"/>
        </w:rPr>
        <w:t>26/62</w:t>
      </w:r>
    </w:p>
    <w:p w14:paraId="53F57107"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09FDEE71"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DB110CE" w14:textId="77777777" w:rsidR="00AC34B0" w:rsidRDefault="00AC34B0" w:rsidP="00EE54EE">
      <w:pPr>
        <w:ind w:left="360" w:hanging="360"/>
        <w:jc w:val="center"/>
        <w:rPr>
          <w:rFonts w:ascii="GHEA Grapalat" w:hAnsi="GHEA Grapalat"/>
          <w:b/>
        </w:rPr>
      </w:pPr>
      <w:r>
        <w:rPr>
          <w:rFonts w:ascii="GHEA Grapalat" w:hAnsi="GHEA Grapalat"/>
          <w:b/>
        </w:rPr>
        <w:t>ФОРМА</w:t>
      </w:r>
    </w:p>
    <w:p w14:paraId="3CDEB209" w14:textId="77777777" w:rsidR="00AC34B0" w:rsidRPr="00C76978" w:rsidRDefault="00AC34B0" w:rsidP="00EE54E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660DF35" w14:textId="77777777" w:rsidR="00AC34B0" w:rsidRPr="00ED3A13" w:rsidRDefault="00AC34B0" w:rsidP="00EE54EE">
      <w:pPr>
        <w:ind w:left="360" w:hanging="360"/>
        <w:jc w:val="center"/>
        <w:rPr>
          <w:rFonts w:ascii="GHEA Grapalat" w:eastAsia="GHEA Grapalat" w:hAnsi="GHEA Grapalat" w:cs="GHEA Grapalat"/>
          <w:b/>
        </w:rPr>
      </w:pPr>
    </w:p>
    <w:p w14:paraId="0D5FC93A"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EB768CC"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7A0894E" w14:textId="77777777" w:rsidTr="00DF1F49">
        <w:tc>
          <w:tcPr>
            <w:tcW w:w="2836" w:type="dxa"/>
            <w:shd w:val="clear" w:color="auto" w:fill="D9E2F3"/>
            <w:vAlign w:val="center"/>
          </w:tcPr>
          <w:p w14:paraId="4D3C32D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76A4E4" w14:textId="77777777" w:rsidR="00AC34B0" w:rsidRPr="00FD1EE4" w:rsidRDefault="00AC34B0" w:rsidP="00EE54EE">
            <w:pPr>
              <w:rPr>
                <w:rFonts w:ascii="GHEA Grapalat" w:eastAsia="GHEA Grapalat" w:hAnsi="GHEA Grapalat" w:cs="GHEA Grapalat"/>
              </w:rPr>
            </w:pPr>
          </w:p>
        </w:tc>
      </w:tr>
      <w:tr w:rsidR="00AC34B0" w:rsidRPr="00FD1EE4" w14:paraId="586D753E" w14:textId="77777777" w:rsidTr="00DF1F49">
        <w:tc>
          <w:tcPr>
            <w:tcW w:w="2836" w:type="dxa"/>
            <w:shd w:val="clear" w:color="auto" w:fill="D9E2F3"/>
            <w:vAlign w:val="center"/>
          </w:tcPr>
          <w:p w14:paraId="64C0644E"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3D4DEA0" w14:textId="77777777" w:rsidR="00AC34B0" w:rsidRPr="00FD1EE4" w:rsidRDefault="00AC34B0" w:rsidP="00EE54EE">
            <w:pPr>
              <w:rPr>
                <w:rFonts w:ascii="GHEA Grapalat" w:eastAsia="GHEA Grapalat" w:hAnsi="GHEA Grapalat" w:cs="GHEA Grapalat"/>
              </w:rPr>
            </w:pPr>
          </w:p>
        </w:tc>
      </w:tr>
      <w:tr w:rsidR="00AC34B0" w:rsidRPr="00FD1EE4" w14:paraId="6266D8CC" w14:textId="77777777" w:rsidTr="00DF1F49">
        <w:tc>
          <w:tcPr>
            <w:tcW w:w="2836" w:type="dxa"/>
            <w:shd w:val="clear" w:color="auto" w:fill="D9E2F3"/>
            <w:vAlign w:val="center"/>
          </w:tcPr>
          <w:p w14:paraId="7A37B28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C99BB2" w14:textId="77777777" w:rsidR="00AC34B0" w:rsidRPr="00FD1EE4" w:rsidRDefault="00AC34B0" w:rsidP="00EE54EE">
            <w:pPr>
              <w:rPr>
                <w:rFonts w:ascii="GHEA Grapalat" w:eastAsia="GHEA Grapalat" w:hAnsi="GHEA Grapalat" w:cs="GHEA Grapalat"/>
              </w:rPr>
            </w:pPr>
          </w:p>
        </w:tc>
      </w:tr>
      <w:tr w:rsidR="00AC34B0" w:rsidRPr="00FD1EE4" w14:paraId="2F6CF80B" w14:textId="77777777" w:rsidTr="00DF1F49">
        <w:tc>
          <w:tcPr>
            <w:tcW w:w="2836" w:type="dxa"/>
            <w:shd w:val="clear" w:color="auto" w:fill="D9E2F3"/>
            <w:vAlign w:val="center"/>
          </w:tcPr>
          <w:p w14:paraId="1E9801D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88B9F59" w14:textId="77777777" w:rsidR="00AC34B0" w:rsidRPr="00FD1EE4" w:rsidRDefault="00AC34B0" w:rsidP="00EE54EE">
            <w:pPr>
              <w:rPr>
                <w:rFonts w:ascii="GHEA Grapalat" w:eastAsia="GHEA Grapalat" w:hAnsi="GHEA Grapalat" w:cs="GHEA Grapalat"/>
              </w:rPr>
            </w:pPr>
          </w:p>
        </w:tc>
      </w:tr>
      <w:tr w:rsidR="00AC34B0" w:rsidRPr="00FD1EE4" w14:paraId="34ECB8A5" w14:textId="77777777" w:rsidTr="00DF1F49">
        <w:tc>
          <w:tcPr>
            <w:tcW w:w="2836" w:type="dxa"/>
            <w:shd w:val="clear" w:color="auto" w:fill="D9E2F3"/>
            <w:vAlign w:val="center"/>
          </w:tcPr>
          <w:p w14:paraId="02748841"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B9BD950" w14:textId="77777777" w:rsidR="00AC34B0" w:rsidRPr="00FD1EE4" w:rsidRDefault="00AC34B0" w:rsidP="00EE54EE">
            <w:pPr>
              <w:rPr>
                <w:rFonts w:ascii="GHEA Grapalat" w:eastAsia="GHEA Grapalat" w:hAnsi="GHEA Grapalat" w:cs="GHEA Grapalat"/>
              </w:rPr>
            </w:pPr>
          </w:p>
        </w:tc>
      </w:tr>
      <w:tr w:rsidR="00AC34B0" w:rsidRPr="00FD1EE4" w14:paraId="379C4E2B" w14:textId="77777777" w:rsidTr="00DF1F49">
        <w:tc>
          <w:tcPr>
            <w:tcW w:w="2836" w:type="dxa"/>
            <w:shd w:val="clear" w:color="auto" w:fill="D9E2F3"/>
            <w:vAlign w:val="center"/>
          </w:tcPr>
          <w:p w14:paraId="78744F9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11ED9F5" w14:textId="77777777" w:rsidR="00AC34B0" w:rsidRPr="00FD1EE4" w:rsidRDefault="00AC34B0" w:rsidP="00EE54EE">
            <w:pPr>
              <w:ind w:left="993" w:hanging="851"/>
              <w:rPr>
                <w:rFonts w:ascii="GHEA Grapalat" w:eastAsia="GHEA Grapalat" w:hAnsi="GHEA Grapalat" w:cs="GHEA Grapalat"/>
              </w:rPr>
            </w:pPr>
          </w:p>
        </w:tc>
      </w:tr>
      <w:tr w:rsidR="00AC34B0" w:rsidRPr="00FD1EE4" w14:paraId="1AA0F8C0" w14:textId="77777777" w:rsidTr="00DF1F49">
        <w:tc>
          <w:tcPr>
            <w:tcW w:w="2836" w:type="dxa"/>
            <w:shd w:val="clear" w:color="auto" w:fill="D9E2F3"/>
            <w:vAlign w:val="center"/>
          </w:tcPr>
          <w:p w14:paraId="026F8A03"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0E4606" w14:textId="77777777" w:rsidR="00AC34B0" w:rsidRPr="00FD1EE4" w:rsidRDefault="00AC34B0" w:rsidP="00EE54EE">
            <w:pPr>
              <w:ind w:left="993" w:hanging="851"/>
              <w:rPr>
                <w:rFonts w:ascii="GHEA Grapalat" w:eastAsia="GHEA Grapalat" w:hAnsi="GHEA Grapalat" w:cs="GHEA Grapalat"/>
              </w:rPr>
            </w:pPr>
          </w:p>
        </w:tc>
      </w:tr>
    </w:tbl>
    <w:p w14:paraId="2C739A6F"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BBC2DEC" w14:textId="77777777" w:rsidTr="00DF1F49">
        <w:tc>
          <w:tcPr>
            <w:tcW w:w="2835" w:type="dxa"/>
            <w:shd w:val="clear" w:color="auto" w:fill="D9E2F3"/>
            <w:vAlign w:val="center"/>
          </w:tcPr>
          <w:p w14:paraId="69F863D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1BD4B5" w14:textId="77777777" w:rsidR="00AC34B0" w:rsidRPr="00FD1EE4" w:rsidRDefault="00AC34B0" w:rsidP="00EE54EE">
            <w:pPr>
              <w:rPr>
                <w:rFonts w:ascii="GHEA Grapalat" w:eastAsia="GHEA Grapalat" w:hAnsi="GHEA Grapalat" w:cs="GHEA Grapalat"/>
              </w:rPr>
            </w:pPr>
          </w:p>
        </w:tc>
      </w:tr>
      <w:tr w:rsidR="00AC34B0" w:rsidRPr="00FD1EE4" w14:paraId="5286025A" w14:textId="77777777" w:rsidTr="00DF1F49">
        <w:trPr>
          <w:trHeight w:val="1487"/>
        </w:trPr>
        <w:tc>
          <w:tcPr>
            <w:tcW w:w="2835" w:type="dxa"/>
            <w:shd w:val="clear" w:color="auto" w:fill="D9E2F3"/>
            <w:vAlign w:val="center"/>
          </w:tcPr>
          <w:p w14:paraId="3D3A8E7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A78ACB3" w14:textId="77777777" w:rsidR="00AC34B0" w:rsidRPr="00FD1EE4" w:rsidRDefault="00AC34B0" w:rsidP="00EE54EE">
            <w:pPr>
              <w:rPr>
                <w:rFonts w:ascii="GHEA Grapalat" w:eastAsia="GHEA Grapalat" w:hAnsi="GHEA Grapalat" w:cs="GHEA Grapalat"/>
              </w:rPr>
            </w:pPr>
          </w:p>
        </w:tc>
      </w:tr>
    </w:tbl>
    <w:p w14:paraId="7A1520CA"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1F7227" w14:textId="77777777" w:rsidTr="00DF1F49">
        <w:tc>
          <w:tcPr>
            <w:tcW w:w="2835" w:type="dxa"/>
            <w:shd w:val="clear" w:color="auto" w:fill="D9E2F3"/>
            <w:vAlign w:val="center"/>
          </w:tcPr>
          <w:p w14:paraId="1797ED61"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A7A6FCA" w14:textId="77777777" w:rsidR="00AC34B0" w:rsidRPr="00FD1EE4" w:rsidRDefault="00AC34B0" w:rsidP="00EE54EE">
            <w:pPr>
              <w:rPr>
                <w:rFonts w:ascii="GHEA Grapalat" w:eastAsia="GHEA Grapalat" w:hAnsi="GHEA Grapalat" w:cs="GHEA Grapalat"/>
              </w:rPr>
            </w:pPr>
          </w:p>
        </w:tc>
      </w:tr>
      <w:tr w:rsidR="00AC34B0" w:rsidRPr="00FD1EE4" w14:paraId="53B5AE83" w14:textId="77777777" w:rsidTr="00DF1F49">
        <w:tc>
          <w:tcPr>
            <w:tcW w:w="2835" w:type="dxa"/>
            <w:shd w:val="clear" w:color="auto" w:fill="D9E2F3"/>
            <w:vAlign w:val="center"/>
          </w:tcPr>
          <w:p w14:paraId="7F6AE681"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319E6BD" w14:textId="77777777" w:rsidR="00AC34B0" w:rsidRPr="00FD1EE4" w:rsidRDefault="00AC34B0" w:rsidP="00EE54EE">
            <w:pPr>
              <w:rPr>
                <w:rFonts w:ascii="GHEA Grapalat" w:eastAsia="GHEA Grapalat" w:hAnsi="GHEA Grapalat" w:cs="GHEA Grapalat"/>
              </w:rPr>
            </w:pPr>
          </w:p>
        </w:tc>
      </w:tr>
      <w:tr w:rsidR="00AC34B0" w:rsidRPr="00FD1EE4" w14:paraId="1A3BBFBC" w14:textId="77777777" w:rsidTr="00DF1F49">
        <w:tc>
          <w:tcPr>
            <w:tcW w:w="2835" w:type="dxa"/>
            <w:shd w:val="clear" w:color="auto" w:fill="D9E2F3"/>
            <w:vAlign w:val="center"/>
          </w:tcPr>
          <w:p w14:paraId="7BF4A6DC"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3B24CDD" w14:textId="77777777" w:rsidR="00AC34B0" w:rsidRPr="00FD1EE4" w:rsidRDefault="00AC34B0" w:rsidP="00EE54EE">
            <w:pPr>
              <w:rPr>
                <w:rFonts w:ascii="GHEA Grapalat" w:eastAsia="GHEA Grapalat" w:hAnsi="GHEA Grapalat" w:cs="GHEA Grapalat"/>
              </w:rPr>
            </w:pPr>
          </w:p>
        </w:tc>
      </w:tr>
    </w:tbl>
    <w:p w14:paraId="0137561C" w14:textId="77777777" w:rsidR="00AC34B0" w:rsidRPr="00FD1EE4" w:rsidRDefault="00AC34B0" w:rsidP="00EE54EE">
      <w:pPr>
        <w:rPr>
          <w:rFonts w:ascii="GHEA Grapalat" w:eastAsia="GHEA Grapalat" w:hAnsi="GHEA Grapalat" w:cs="GHEA Grapalat"/>
        </w:rPr>
      </w:pPr>
    </w:p>
    <w:p w14:paraId="42EF163C" w14:textId="77777777" w:rsidR="00AC34B0" w:rsidRPr="00FD1EE4" w:rsidRDefault="00AC34B0" w:rsidP="00EE54EE">
      <w:pPr>
        <w:rPr>
          <w:rFonts w:ascii="GHEA Grapalat" w:eastAsia="GHEA Grapalat" w:hAnsi="GHEA Grapalat" w:cs="GHEA Grapalat"/>
        </w:rPr>
      </w:pPr>
      <w:r w:rsidRPr="00FD1EE4">
        <w:rPr>
          <w:rFonts w:ascii="GHEA Grapalat" w:hAnsi="GHEA Grapalat"/>
        </w:rPr>
        <w:br w:type="page"/>
      </w:r>
    </w:p>
    <w:p w14:paraId="6934E020" w14:textId="77777777" w:rsidR="00AC34B0" w:rsidRPr="009A52BE" w:rsidRDefault="00AC34B0" w:rsidP="00EE54EE">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C87193F" w14:textId="77777777" w:rsidR="00AC34B0" w:rsidRPr="004E2F96"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CDD0475" w14:textId="77777777" w:rsidTr="00DF1F49">
        <w:tc>
          <w:tcPr>
            <w:tcW w:w="2835" w:type="dxa"/>
            <w:shd w:val="clear" w:color="auto" w:fill="D9E2F3"/>
            <w:vAlign w:val="center"/>
          </w:tcPr>
          <w:p w14:paraId="55E055C2"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A46E572" w14:textId="77777777" w:rsidR="00AC34B0" w:rsidRPr="00FD1EE4" w:rsidRDefault="00AC34B0" w:rsidP="00EE54EE">
            <w:pPr>
              <w:rPr>
                <w:rFonts w:ascii="GHEA Grapalat" w:eastAsia="GHEA Grapalat" w:hAnsi="GHEA Grapalat" w:cs="GHEA Grapalat"/>
              </w:rPr>
            </w:pPr>
          </w:p>
        </w:tc>
      </w:tr>
      <w:tr w:rsidR="00AC34B0" w:rsidRPr="00FD1EE4" w14:paraId="51AC69A4" w14:textId="77777777" w:rsidTr="00DF1F49">
        <w:tc>
          <w:tcPr>
            <w:tcW w:w="2835" w:type="dxa"/>
            <w:shd w:val="clear" w:color="auto" w:fill="D9E2F3"/>
            <w:vAlign w:val="center"/>
          </w:tcPr>
          <w:p w14:paraId="3600BF4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5B66779" w14:textId="77777777" w:rsidR="00AC34B0" w:rsidRPr="00FD1EE4" w:rsidRDefault="00AC34B0" w:rsidP="00EE54EE">
            <w:pPr>
              <w:rPr>
                <w:rFonts w:ascii="GHEA Grapalat" w:eastAsia="GHEA Grapalat" w:hAnsi="GHEA Grapalat" w:cs="GHEA Grapalat"/>
              </w:rPr>
            </w:pPr>
          </w:p>
        </w:tc>
      </w:tr>
    </w:tbl>
    <w:p w14:paraId="5E5DACDE"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D04745" w14:textId="77777777" w:rsidTr="00DF1F49">
        <w:tc>
          <w:tcPr>
            <w:tcW w:w="2835" w:type="dxa"/>
            <w:shd w:val="clear" w:color="auto" w:fill="D9E2F3"/>
            <w:vAlign w:val="center"/>
          </w:tcPr>
          <w:p w14:paraId="4ABD96E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52854A" w14:textId="77777777" w:rsidR="00AC34B0" w:rsidRPr="00FD1EE4" w:rsidRDefault="00AC34B0" w:rsidP="00EE54EE">
            <w:pPr>
              <w:rPr>
                <w:rFonts w:ascii="GHEA Grapalat" w:eastAsia="GHEA Grapalat" w:hAnsi="GHEA Grapalat" w:cs="GHEA Grapalat"/>
              </w:rPr>
            </w:pPr>
          </w:p>
        </w:tc>
      </w:tr>
      <w:tr w:rsidR="00AC34B0" w:rsidRPr="00FD1EE4" w14:paraId="77213B4A" w14:textId="77777777" w:rsidTr="00DF1F49">
        <w:tc>
          <w:tcPr>
            <w:tcW w:w="2835" w:type="dxa"/>
            <w:shd w:val="clear" w:color="auto" w:fill="D9E2F3"/>
            <w:vAlign w:val="center"/>
          </w:tcPr>
          <w:p w14:paraId="7F4ADE4E"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63F5809" w14:textId="77777777" w:rsidR="00AC34B0" w:rsidRPr="00FD1EE4" w:rsidRDefault="00AC34B0" w:rsidP="00EE54EE">
            <w:pPr>
              <w:rPr>
                <w:rFonts w:ascii="GHEA Grapalat" w:eastAsia="GHEA Grapalat" w:hAnsi="GHEA Grapalat" w:cs="GHEA Grapalat"/>
              </w:rPr>
            </w:pPr>
          </w:p>
        </w:tc>
      </w:tr>
      <w:tr w:rsidR="00AC34B0" w:rsidRPr="00FD1EE4" w14:paraId="2241E8B5" w14:textId="77777777" w:rsidTr="00DF1F49">
        <w:tc>
          <w:tcPr>
            <w:tcW w:w="2835" w:type="dxa"/>
            <w:shd w:val="clear" w:color="auto" w:fill="D9E2F3"/>
            <w:vAlign w:val="center"/>
          </w:tcPr>
          <w:p w14:paraId="50EC86F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D034A31" w14:textId="77777777" w:rsidR="00AC34B0" w:rsidRPr="00FD1EE4" w:rsidRDefault="00AC34B0" w:rsidP="00EE54EE">
            <w:pPr>
              <w:rPr>
                <w:rFonts w:ascii="GHEA Grapalat" w:eastAsia="GHEA Grapalat" w:hAnsi="GHEA Grapalat" w:cs="GHEA Grapalat"/>
              </w:rPr>
            </w:pPr>
          </w:p>
        </w:tc>
      </w:tr>
      <w:tr w:rsidR="00AC34B0" w:rsidRPr="00FD1EE4" w14:paraId="1F2C399F" w14:textId="77777777" w:rsidTr="00DF1F49">
        <w:tc>
          <w:tcPr>
            <w:tcW w:w="2835" w:type="dxa"/>
            <w:shd w:val="clear" w:color="auto" w:fill="D9E2F3"/>
            <w:vAlign w:val="center"/>
          </w:tcPr>
          <w:p w14:paraId="5589365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BF7094B" w14:textId="77777777" w:rsidR="00AC34B0" w:rsidRPr="00FD1EE4" w:rsidRDefault="00AC34B0" w:rsidP="00EE54EE">
            <w:pPr>
              <w:rPr>
                <w:rFonts w:ascii="GHEA Grapalat" w:eastAsia="GHEA Grapalat" w:hAnsi="GHEA Grapalat" w:cs="GHEA Grapalat"/>
              </w:rPr>
            </w:pPr>
          </w:p>
        </w:tc>
      </w:tr>
      <w:tr w:rsidR="00AC34B0" w:rsidRPr="00FD1EE4" w14:paraId="1AFE1AD6" w14:textId="77777777" w:rsidTr="00DF1F49">
        <w:tc>
          <w:tcPr>
            <w:tcW w:w="2835" w:type="dxa"/>
            <w:shd w:val="clear" w:color="auto" w:fill="D9E2F3"/>
            <w:vAlign w:val="center"/>
          </w:tcPr>
          <w:p w14:paraId="7EAB452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B88D272" w14:textId="77777777" w:rsidR="00AC34B0" w:rsidRPr="00FD1EE4" w:rsidRDefault="00AC34B0" w:rsidP="00EE54EE">
            <w:pPr>
              <w:rPr>
                <w:rFonts w:ascii="GHEA Grapalat" w:eastAsia="GHEA Grapalat" w:hAnsi="GHEA Grapalat" w:cs="GHEA Grapalat"/>
              </w:rPr>
            </w:pPr>
          </w:p>
        </w:tc>
      </w:tr>
      <w:tr w:rsidR="00AC34B0" w:rsidRPr="00FD1EE4" w14:paraId="7B6AEF8B" w14:textId="77777777" w:rsidTr="00DF1F49">
        <w:trPr>
          <w:trHeight w:val="1361"/>
        </w:trPr>
        <w:tc>
          <w:tcPr>
            <w:tcW w:w="2835" w:type="dxa"/>
            <w:shd w:val="clear" w:color="auto" w:fill="D9E2F3"/>
            <w:vAlign w:val="center"/>
          </w:tcPr>
          <w:p w14:paraId="215838C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0878E4D" w14:textId="77777777" w:rsidR="00AC34B0" w:rsidRPr="00FD1EE4" w:rsidRDefault="00AC34B0" w:rsidP="00EE54EE">
            <w:pPr>
              <w:rPr>
                <w:rFonts w:ascii="GHEA Grapalat" w:eastAsia="GHEA Grapalat" w:hAnsi="GHEA Grapalat" w:cs="GHEA Grapalat"/>
              </w:rPr>
            </w:pPr>
          </w:p>
        </w:tc>
      </w:tr>
      <w:tr w:rsidR="00AC34B0" w:rsidRPr="00FD1EE4" w14:paraId="350A90C1" w14:textId="77777777" w:rsidTr="00DF1F49">
        <w:tc>
          <w:tcPr>
            <w:tcW w:w="2835" w:type="dxa"/>
            <w:shd w:val="clear" w:color="auto" w:fill="D9E2F3"/>
            <w:vAlign w:val="center"/>
          </w:tcPr>
          <w:p w14:paraId="5074A3F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C2963E" w14:textId="77777777" w:rsidR="00AC34B0" w:rsidRPr="00FD1EE4" w:rsidRDefault="00AC34B0" w:rsidP="00EE54EE">
            <w:pPr>
              <w:rPr>
                <w:rFonts w:ascii="GHEA Grapalat" w:eastAsia="GHEA Grapalat" w:hAnsi="GHEA Grapalat" w:cs="GHEA Grapalat"/>
              </w:rPr>
            </w:pPr>
          </w:p>
        </w:tc>
      </w:tr>
    </w:tbl>
    <w:p w14:paraId="716019D9" w14:textId="77777777" w:rsidR="00AC34B0" w:rsidRPr="00574FF7"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1D653A6" w14:textId="77777777" w:rsidTr="00DF1F49">
        <w:tc>
          <w:tcPr>
            <w:tcW w:w="2836" w:type="dxa"/>
            <w:shd w:val="clear" w:color="auto" w:fill="D9E2F3"/>
            <w:vAlign w:val="center"/>
          </w:tcPr>
          <w:p w14:paraId="0ECC7C97" w14:textId="77777777" w:rsidR="00AC34B0" w:rsidRPr="00FD1EE4" w:rsidRDefault="00AC34B0" w:rsidP="00EE54EE">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5D46FEA" w14:textId="77777777" w:rsidR="00AC34B0" w:rsidRPr="00FD1EE4" w:rsidRDefault="00AC34B0" w:rsidP="00EE54EE">
            <w:pPr>
              <w:rPr>
                <w:rFonts w:ascii="GHEA Grapalat" w:eastAsia="GHEA Grapalat" w:hAnsi="GHEA Grapalat" w:cs="GHEA Grapalat"/>
              </w:rPr>
            </w:pPr>
          </w:p>
        </w:tc>
      </w:tr>
      <w:tr w:rsidR="00AC34B0" w:rsidRPr="00FD1EE4" w14:paraId="2B93EC50" w14:textId="77777777" w:rsidTr="00DF1F49">
        <w:tc>
          <w:tcPr>
            <w:tcW w:w="2836" w:type="dxa"/>
            <w:shd w:val="clear" w:color="auto" w:fill="D9E2F3"/>
            <w:vAlign w:val="center"/>
          </w:tcPr>
          <w:p w14:paraId="2653F9DF" w14:textId="77777777" w:rsidR="00AC34B0" w:rsidRPr="00FD1EE4" w:rsidRDefault="00AC34B0" w:rsidP="00EE54EE">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EA5AF6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54823D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4DD808B" w14:textId="77777777" w:rsidR="00AC34B0" w:rsidRPr="00FD1EE4" w:rsidRDefault="00AC34B0" w:rsidP="00EE54EE">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0993947" w14:textId="77777777" w:rsidR="00AC34B0" w:rsidRPr="00CB7DFD"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1371809"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8290C9" w14:textId="77777777" w:rsidTr="00DF1F49">
        <w:tc>
          <w:tcPr>
            <w:tcW w:w="2837" w:type="dxa"/>
            <w:shd w:val="clear" w:color="auto" w:fill="D9E2F3"/>
            <w:vAlign w:val="center"/>
          </w:tcPr>
          <w:p w14:paraId="29A1D070"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FC610E2" w14:textId="77777777" w:rsidR="00AC34B0" w:rsidRPr="00FD1EE4" w:rsidRDefault="00AC34B0" w:rsidP="00EE54EE">
            <w:pPr>
              <w:rPr>
                <w:rFonts w:ascii="GHEA Grapalat" w:eastAsia="GHEA Grapalat" w:hAnsi="GHEA Grapalat" w:cs="GHEA Grapalat"/>
              </w:rPr>
            </w:pPr>
          </w:p>
        </w:tc>
      </w:tr>
      <w:tr w:rsidR="00AC34B0" w:rsidRPr="00FD1EE4" w14:paraId="0BBE233D" w14:textId="77777777" w:rsidTr="00DF1F49">
        <w:tc>
          <w:tcPr>
            <w:tcW w:w="2837" w:type="dxa"/>
            <w:shd w:val="clear" w:color="auto" w:fill="D9E2F3"/>
            <w:vAlign w:val="center"/>
          </w:tcPr>
          <w:p w14:paraId="27F92AF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F20532" w14:textId="77777777" w:rsidR="00AC34B0" w:rsidRPr="00FD1EE4" w:rsidRDefault="00AC34B0" w:rsidP="00EE54EE">
            <w:pPr>
              <w:rPr>
                <w:rFonts w:ascii="GHEA Grapalat" w:eastAsia="GHEA Grapalat" w:hAnsi="GHEA Grapalat" w:cs="GHEA Grapalat"/>
              </w:rPr>
            </w:pPr>
          </w:p>
        </w:tc>
      </w:tr>
      <w:tr w:rsidR="00AC34B0" w:rsidRPr="00FD1EE4" w14:paraId="7ACBB101" w14:textId="77777777" w:rsidTr="00DF1F49">
        <w:tc>
          <w:tcPr>
            <w:tcW w:w="2837" w:type="dxa"/>
            <w:shd w:val="clear" w:color="auto" w:fill="D9E2F3"/>
            <w:vAlign w:val="center"/>
          </w:tcPr>
          <w:p w14:paraId="185A86F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3F9A213" w14:textId="77777777" w:rsidR="00AC34B0" w:rsidRPr="00FD1EE4" w:rsidRDefault="00AC34B0" w:rsidP="00EE54EE">
            <w:pPr>
              <w:rPr>
                <w:rFonts w:ascii="GHEA Grapalat" w:eastAsia="GHEA Grapalat" w:hAnsi="GHEA Grapalat" w:cs="GHEA Grapalat"/>
              </w:rPr>
            </w:pPr>
          </w:p>
        </w:tc>
      </w:tr>
      <w:tr w:rsidR="00AC34B0" w:rsidRPr="00FD1EE4" w14:paraId="71898A0F" w14:textId="77777777" w:rsidTr="00DF1F49">
        <w:tc>
          <w:tcPr>
            <w:tcW w:w="2837" w:type="dxa"/>
            <w:shd w:val="clear" w:color="auto" w:fill="D9E2F3"/>
            <w:vAlign w:val="center"/>
          </w:tcPr>
          <w:p w14:paraId="7352681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B708749"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6702CD44"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48251EB"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3553B2D" w14:textId="77777777" w:rsidTr="00DF1F49">
        <w:tc>
          <w:tcPr>
            <w:tcW w:w="2837" w:type="dxa"/>
            <w:shd w:val="clear" w:color="auto" w:fill="D9E2F3"/>
            <w:vAlign w:val="center"/>
          </w:tcPr>
          <w:p w14:paraId="568D7092" w14:textId="77777777" w:rsidR="00AC34B0" w:rsidRPr="00B047A2"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B2486D4" w14:textId="77777777" w:rsidR="00AC34B0" w:rsidRPr="00FD1EE4" w:rsidRDefault="00AC34B0" w:rsidP="00EE54EE">
            <w:pPr>
              <w:rPr>
                <w:rFonts w:ascii="GHEA Grapalat" w:eastAsia="GHEA Grapalat" w:hAnsi="GHEA Grapalat" w:cs="GHEA Grapalat"/>
              </w:rPr>
            </w:pPr>
          </w:p>
        </w:tc>
      </w:tr>
      <w:tr w:rsidR="00AC34B0" w:rsidRPr="00FD1EE4" w14:paraId="6D09E406" w14:textId="77777777" w:rsidTr="00DF1F49">
        <w:tc>
          <w:tcPr>
            <w:tcW w:w="2837" w:type="dxa"/>
            <w:shd w:val="clear" w:color="auto" w:fill="D9E2F3"/>
            <w:vAlign w:val="center"/>
          </w:tcPr>
          <w:p w14:paraId="47CBDDC0"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306F5A0" w14:textId="77777777" w:rsidR="00AC34B0" w:rsidRPr="00FD1EE4" w:rsidRDefault="00AC34B0" w:rsidP="00EE54EE">
            <w:pPr>
              <w:rPr>
                <w:rFonts w:ascii="GHEA Grapalat" w:eastAsia="GHEA Grapalat" w:hAnsi="GHEA Grapalat" w:cs="GHEA Grapalat"/>
              </w:rPr>
            </w:pPr>
          </w:p>
        </w:tc>
      </w:tr>
      <w:tr w:rsidR="00AC34B0" w:rsidRPr="00FD1EE4" w14:paraId="5842350D" w14:textId="77777777" w:rsidTr="00DF1F49">
        <w:tc>
          <w:tcPr>
            <w:tcW w:w="2837" w:type="dxa"/>
            <w:shd w:val="clear" w:color="auto" w:fill="D9E2F3"/>
            <w:vAlign w:val="center"/>
          </w:tcPr>
          <w:p w14:paraId="2F7D9F6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15941E9" w14:textId="77777777" w:rsidR="00AC34B0" w:rsidRPr="00FD1EE4" w:rsidRDefault="00AC34B0" w:rsidP="00EE54EE">
            <w:pPr>
              <w:rPr>
                <w:rFonts w:ascii="GHEA Grapalat" w:eastAsia="GHEA Grapalat" w:hAnsi="GHEA Grapalat" w:cs="GHEA Grapalat"/>
              </w:rPr>
            </w:pPr>
          </w:p>
        </w:tc>
      </w:tr>
      <w:tr w:rsidR="00AC34B0" w:rsidRPr="00FD1EE4" w14:paraId="7EC41042" w14:textId="77777777" w:rsidTr="00DF1F49">
        <w:tc>
          <w:tcPr>
            <w:tcW w:w="2837" w:type="dxa"/>
            <w:shd w:val="clear" w:color="auto" w:fill="D9E2F3"/>
            <w:vAlign w:val="center"/>
          </w:tcPr>
          <w:p w14:paraId="7EFA106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54658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72C80711"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2B0A232" w14:textId="77777777" w:rsidR="00AC34B0" w:rsidRPr="00FD1EE4" w:rsidRDefault="00AC34B0" w:rsidP="00EE54EE">
      <w:pPr>
        <w:rPr>
          <w:rFonts w:ascii="GHEA Grapalat" w:eastAsia="GHEA Grapalat" w:hAnsi="GHEA Grapalat" w:cs="GHEA Grapalat"/>
          <w:b/>
        </w:rPr>
      </w:pPr>
      <w:r w:rsidRPr="00FD1EE4">
        <w:rPr>
          <w:rFonts w:ascii="GHEA Grapalat" w:hAnsi="GHEA Grapalat"/>
        </w:rPr>
        <w:br w:type="page"/>
      </w:r>
    </w:p>
    <w:p w14:paraId="0D4B3980"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9E9951B"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B4AA96A" w14:textId="77777777" w:rsidTr="00DF1F49">
        <w:tc>
          <w:tcPr>
            <w:tcW w:w="2836" w:type="dxa"/>
            <w:shd w:val="clear" w:color="auto" w:fill="D9E2F3"/>
            <w:vAlign w:val="center"/>
          </w:tcPr>
          <w:p w14:paraId="3109E9B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5851E5" w14:textId="77777777" w:rsidR="00AC34B0" w:rsidRPr="00FD1EE4" w:rsidRDefault="00AC34B0" w:rsidP="00EE54EE">
            <w:pPr>
              <w:rPr>
                <w:rFonts w:ascii="GHEA Grapalat" w:eastAsia="GHEA Grapalat" w:hAnsi="GHEA Grapalat" w:cs="GHEA Grapalat"/>
              </w:rPr>
            </w:pPr>
          </w:p>
        </w:tc>
      </w:tr>
      <w:tr w:rsidR="00AC34B0" w:rsidRPr="00FD1EE4" w14:paraId="212922CD" w14:textId="77777777" w:rsidTr="00DF1F49">
        <w:tc>
          <w:tcPr>
            <w:tcW w:w="2836" w:type="dxa"/>
            <w:shd w:val="clear" w:color="auto" w:fill="D9E2F3"/>
            <w:vAlign w:val="center"/>
          </w:tcPr>
          <w:p w14:paraId="6A521E9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B6BC9C9" w14:textId="77777777" w:rsidR="00AC34B0" w:rsidRPr="00FD1EE4" w:rsidRDefault="00AC34B0" w:rsidP="00EE54EE">
            <w:pPr>
              <w:rPr>
                <w:rFonts w:ascii="GHEA Grapalat" w:eastAsia="GHEA Grapalat" w:hAnsi="GHEA Grapalat" w:cs="GHEA Grapalat"/>
              </w:rPr>
            </w:pPr>
          </w:p>
        </w:tc>
      </w:tr>
      <w:tr w:rsidR="00AC34B0" w:rsidRPr="00FD1EE4" w14:paraId="689884DC" w14:textId="77777777" w:rsidTr="00DF1F49">
        <w:tc>
          <w:tcPr>
            <w:tcW w:w="2836" w:type="dxa"/>
            <w:shd w:val="clear" w:color="auto" w:fill="D9E2F3"/>
            <w:vAlign w:val="center"/>
          </w:tcPr>
          <w:p w14:paraId="4228D2D6"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32D36B5" w14:textId="77777777" w:rsidR="00AC34B0" w:rsidRPr="00FD1EE4" w:rsidRDefault="00AC34B0" w:rsidP="00EE54EE">
            <w:pPr>
              <w:rPr>
                <w:rFonts w:ascii="GHEA Grapalat" w:eastAsia="GHEA Grapalat" w:hAnsi="GHEA Grapalat" w:cs="GHEA Grapalat"/>
              </w:rPr>
            </w:pPr>
          </w:p>
        </w:tc>
      </w:tr>
      <w:tr w:rsidR="00AC34B0" w:rsidRPr="00FD1EE4" w14:paraId="71589EE0" w14:textId="77777777" w:rsidTr="00DF1F49">
        <w:tc>
          <w:tcPr>
            <w:tcW w:w="2836" w:type="dxa"/>
            <w:shd w:val="clear" w:color="auto" w:fill="D9E2F3"/>
            <w:vAlign w:val="center"/>
          </w:tcPr>
          <w:p w14:paraId="3E2DD43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F33628C" w14:textId="77777777" w:rsidR="00AC34B0" w:rsidRPr="00FD1EE4" w:rsidRDefault="00AC34B0" w:rsidP="00EE54EE">
            <w:pPr>
              <w:rPr>
                <w:rFonts w:ascii="GHEA Grapalat" w:eastAsia="GHEA Grapalat" w:hAnsi="GHEA Grapalat" w:cs="GHEA Grapalat"/>
              </w:rPr>
            </w:pPr>
          </w:p>
        </w:tc>
      </w:tr>
      <w:tr w:rsidR="00AC34B0" w:rsidRPr="00FD1EE4" w14:paraId="6A296333" w14:textId="77777777" w:rsidTr="00DF1F49">
        <w:tc>
          <w:tcPr>
            <w:tcW w:w="2836" w:type="dxa"/>
            <w:shd w:val="clear" w:color="auto" w:fill="D9E2F3"/>
            <w:vAlign w:val="center"/>
          </w:tcPr>
          <w:p w14:paraId="6FD3E7B1"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6C55EE" w14:textId="77777777" w:rsidR="00AC34B0" w:rsidRPr="00FD1EE4" w:rsidRDefault="00AC34B0" w:rsidP="00EE54EE">
            <w:pPr>
              <w:rPr>
                <w:rFonts w:ascii="GHEA Grapalat" w:eastAsia="GHEA Grapalat" w:hAnsi="GHEA Grapalat" w:cs="GHEA Grapalat"/>
              </w:rPr>
            </w:pPr>
          </w:p>
        </w:tc>
      </w:tr>
      <w:tr w:rsidR="00AC34B0" w:rsidRPr="00FD1EE4" w14:paraId="7E3E986C" w14:textId="77777777" w:rsidTr="00DF1F49">
        <w:tc>
          <w:tcPr>
            <w:tcW w:w="2836" w:type="dxa"/>
            <w:shd w:val="clear" w:color="auto" w:fill="D9E2F3"/>
            <w:vAlign w:val="center"/>
          </w:tcPr>
          <w:p w14:paraId="50CF904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5DE5A64" w14:textId="77777777" w:rsidR="00AC34B0" w:rsidRPr="00FD1EE4" w:rsidRDefault="00AC34B0" w:rsidP="00EE54EE">
            <w:pPr>
              <w:rPr>
                <w:rFonts w:ascii="GHEA Grapalat" w:eastAsia="GHEA Grapalat" w:hAnsi="GHEA Grapalat" w:cs="GHEA Grapalat"/>
              </w:rPr>
            </w:pPr>
          </w:p>
        </w:tc>
      </w:tr>
    </w:tbl>
    <w:p w14:paraId="426A6F3B"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09A7BFC5" w14:textId="77777777" w:rsidTr="00DF1F49">
        <w:tc>
          <w:tcPr>
            <w:tcW w:w="2977" w:type="dxa"/>
            <w:shd w:val="clear" w:color="auto" w:fill="D9E2F3"/>
            <w:vAlign w:val="center"/>
          </w:tcPr>
          <w:p w14:paraId="0839F7FD"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2EB5850" w14:textId="77777777" w:rsidR="00AC34B0" w:rsidRPr="00FD1EE4" w:rsidRDefault="00AC34B0" w:rsidP="00EE54EE">
            <w:pPr>
              <w:rPr>
                <w:rFonts w:ascii="GHEA Grapalat" w:eastAsia="GHEA Grapalat" w:hAnsi="GHEA Grapalat" w:cs="GHEA Grapalat"/>
              </w:rPr>
            </w:pPr>
          </w:p>
        </w:tc>
      </w:tr>
      <w:tr w:rsidR="00AC34B0" w:rsidRPr="00FD1EE4" w14:paraId="62467527" w14:textId="77777777" w:rsidTr="00DF1F49">
        <w:tc>
          <w:tcPr>
            <w:tcW w:w="2977" w:type="dxa"/>
            <w:shd w:val="clear" w:color="auto" w:fill="D9E2F3"/>
            <w:vAlign w:val="center"/>
          </w:tcPr>
          <w:p w14:paraId="03749FB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2C1FFD55" w14:textId="77777777" w:rsidR="00AC34B0" w:rsidRPr="00FD1EE4" w:rsidRDefault="00AC34B0" w:rsidP="00EE54EE">
            <w:pPr>
              <w:rPr>
                <w:rFonts w:ascii="GHEA Grapalat" w:eastAsia="GHEA Grapalat" w:hAnsi="GHEA Grapalat" w:cs="GHEA Grapalat"/>
              </w:rPr>
            </w:pPr>
          </w:p>
        </w:tc>
      </w:tr>
      <w:tr w:rsidR="00AC34B0" w:rsidRPr="00FD1EE4" w14:paraId="68F54D9A" w14:textId="77777777" w:rsidTr="00DF1F49">
        <w:tc>
          <w:tcPr>
            <w:tcW w:w="2977" w:type="dxa"/>
            <w:shd w:val="clear" w:color="auto" w:fill="D9E2F3"/>
            <w:vAlign w:val="center"/>
          </w:tcPr>
          <w:p w14:paraId="440939C0" w14:textId="77777777" w:rsidR="00AC34B0" w:rsidRPr="00FD1EE4" w:rsidRDefault="00AC34B0" w:rsidP="00EE54EE">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F959C3" w14:textId="77777777" w:rsidR="00AC34B0" w:rsidRPr="00FD1EE4" w:rsidRDefault="00AC34B0" w:rsidP="00EE54EE">
            <w:pPr>
              <w:rPr>
                <w:rFonts w:ascii="GHEA Grapalat" w:eastAsia="GHEA Grapalat" w:hAnsi="GHEA Grapalat" w:cs="GHEA Grapalat"/>
              </w:rPr>
            </w:pPr>
          </w:p>
        </w:tc>
      </w:tr>
      <w:tr w:rsidR="00AC34B0" w:rsidRPr="00FD1EE4" w14:paraId="3CA52B70" w14:textId="77777777" w:rsidTr="00DF1F49">
        <w:tc>
          <w:tcPr>
            <w:tcW w:w="2977" w:type="dxa"/>
            <w:shd w:val="clear" w:color="auto" w:fill="D9E2F3"/>
            <w:vAlign w:val="center"/>
          </w:tcPr>
          <w:p w14:paraId="25AEFCE4" w14:textId="77777777" w:rsidR="00AC34B0" w:rsidRPr="00FD1EE4" w:rsidRDefault="00AC34B0" w:rsidP="00EE54EE">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528788A" w14:textId="77777777" w:rsidR="00AC34B0" w:rsidRPr="00FD1EE4" w:rsidRDefault="00AC34B0" w:rsidP="00EE54EE">
            <w:pPr>
              <w:rPr>
                <w:rFonts w:ascii="GHEA Grapalat" w:eastAsia="GHEA Grapalat" w:hAnsi="GHEA Grapalat" w:cs="GHEA Grapalat"/>
              </w:rPr>
            </w:pPr>
          </w:p>
        </w:tc>
      </w:tr>
      <w:tr w:rsidR="00AC34B0" w:rsidRPr="00FD1EE4" w14:paraId="0538527E" w14:textId="77777777" w:rsidTr="00DF1F49">
        <w:tc>
          <w:tcPr>
            <w:tcW w:w="2977" w:type="dxa"/>
            <w:shd w:val="clear" w:color="auto" w:fill="D9E2F3"/>
            <w:vAlign w:val="center"/>
          </w:tcPr>
          <w:p w14:paraId="2780315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7BF1C5A5" w14:textId="77777777" w:rsidR="00AC34B0" w:rsidRPr="00FD1EE4" w:rsidRDefault="00AC34B0" w:rsidP="00EE54EE">
            <w:pPr>
              <w:rPr>
                <w:rFonts w:ascii="GHEA Grapalat" w:eastAsia="GHEA Grapalat" w:hAnsi="GHEA Grapalat" w:cs="GHEA Grapalat"/>
              </w:rPr>
            </w:pPr>
          </w:p>
        </w:tc>
      </w:tr>
    </w:tbl>
    <w:p w14:paraId="5CC14F83"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5844D59" w14:textId="77777777" w:rsidTr="00DF1F49">
        <w:tc>
          <w:tcPr>
            <w:tcW w:w="2943" w:type="dxa"/>
            <w:shd w:val="clear" w:color="auto" w:fill="D9E2F3"/>
            <w:vAlign w:val="center"/>
          </w:tcPr>
          <w:p w14:paraId="7F14471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7F7B916" w14:textId="77777777" w:rsidR="00AC34B0" w:rsidRPr="00FD1EE4" w:rsidRDefault="00AC34B0" w:rsidP="00EE54EE">
            <w:pPr>
              <w:rPr>
                <w:rFonts w:ascii="GHEA Grapalat" w:eastAsia="GHEA Grapalat" w:hAnsi="GHEA Grapalat" w:cs="GHEA Grapalat"/>
              </w:rPr>
            </w:pPr>
          </w:p>
        </w:tc>
      </w:tr>
      <w:tr w:rsidR="00AC34B0" w:rsidRPr="00FD1EE4" w14:paraId="60A00543" w14:textId="77777777" w:rsidTr="00DF1F49">
        <w:tc>
          <w:tcPr>
            <w:tcW w:w="2943" w:type="dxa"/>
            <w:shd w:val="clear" w:color="auto" w:fill="D9E2F3"/>
            <w:vAlign w:val="center"/>
          </w:tcPr>
          <w:p w14:paraId="3F98065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637AACB" w14:textId="77777777" w:rsidR="00AC34B0" w:rsidRPr="00FD1EE4" w:rsidRDefault="00AC34B0" w:rsidP="00EE54EE">
            <w:pPr>
              <w:rPr>
                <w:rFonts w:ascii="GHEA Grapalat" w:eastAsia="GHEA Grapalat" w:hAnsi="GHEA Grapalat" w:cs="GHEA Grapalat"/>
              </w:rPr>
            </w:pPr>
          </w:p>
        </w:tc>
      </w:tr>
      <w:tr w:rsidR="00AC34B0" w:rsidRPr="00FD1EE4" w14:paraId="219EDB65" w14:textId="77777777" w:rsidTr="00DF1F49">
        <w:tc>
          <w:tcPr>
            <w:tcW w:w="2943" w:type="dxa"/>
            <w:shd w:val="clear" w:color="auto" w:fill="D9E2F3"/>
            <w:vAlign w:val="center"/>
          </w:tcPr>
          <w:p w14:paraId="75F6BB2C"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5776D0A" w14:textId="77777777" w:rsidR="00AC34B0" w:rsidRPr="00FD1EE4" w:rsidRDefault="00AC34B0" w:rsidP="00EE54EE">
            <w:pPr>
              <w:rPr>
                <w:rFonts w:ascii="GHEA Grapalat" w:eastAsia="GHEA Grapalat" w:hAnsi="GHEA Grapalat" w:cs="GHEA Grapalat"/>
              </w:rPr>
            </w:pPr>
          </w:p>
        </w:tc>
      </w:tr>
      <w:tr w:rsidR="00AC34B0" w:rsidRPr="00FD1EE4" w14:paraId="39A10183" w14:textId="77777777" w:rsidTr="00DF1F49">
        <w:tc>
          <w:tcPr>
            <w:tcW w:w="2943" w:type="dxa"/>
            <w:shd w:val="clear" w:color="auto" w:fill="D9E2F3"/>
            <w:vAlign w:val="center"/>
          </w:tcPr>
          <w:p w14:paraId="66538576" w14:textId="77777777" w:rsidR="00AC34B0" w:rsidRPr="00FD1EE4" w:rsidRDefault="00AC34B0" w:rsidP="00EE54EE">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D33DC8E" w14:textId="77777777" w:rsidR="00AC34B0" w:rsidRPr="00FD1EE4" w:rsidRDefault="00AC34B0" w:rsidP="00EE54EE">
            <w:pPr>
              <w:rPr>
                <w:rFonts w:ascii="GHEA Grapalat" w:eastAsia="GHEA Grapalat" w:hAnsi="GHEA Grapalat" w:cs="GHEA Grapalat"/>
              </w:rPr>
            </w:pPr>
          </w:p>
        </w:tc>
      </w:tr>
    </w:tbl>
    <w:p w14:paraId="70C3D4D4"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77771BC1" w14:textId="77777777" w:rsidTr="00DF1F49">
        <w:tc>
          <w:tcPr>
            <w:tcW w:w="2837" w:type="dxa"/>
            <w:shd w:val="clear" w:color="auto" w:fill="D9E2F3"/>
            <w:vAlign w:val="center"/>
          </w:tcPr>
          <w:p w14:paraId="23C8CBD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940D6A3" w14:textId="77777777" w:rsidR="00AC34B0" w:rsidRPr="00FD1EE4" w:rsidRDefault="00AC34B0" w:rsidP="00EE54EE">
            <w:pPr>
              <w:rPr>
                <w:rFonts w:ascii="GHEA Grapalat" w:eastAsia="GHEA Grapalat" w:hAnsi="GHEA Grapalat" w:cs="GHEA Grapalat"/>
              </w:rPr>
            </w:pPr>
          </w:p>
        </w:tc>
      </w:tr>
      <w:tr w:rsidR="00AC34B0" w:rsidRPr="00FD1EE4" w14:paraId="6153122E" w14:textId="77777777" w:rsidTr="00DF1F49">
        <w:tc>
          <w:tcPr>
            <w:tcW w:w="2837" w:type="dxa"/>
            <w:shd w:val="clear" w:color="auto" w:fill="D9E2F3"/>
            <w:vAlign w:val="center"/>
          </w:tcPr>
          <w:p w14:paraId="2F70B49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1CC2FD1" w14:textId="77777777" w:rsidR="00AC34B0" w:rsidRPr="00FD1EE4" w:rsidRDefault="00AC34B0" w:rsidP="00EE54EE">
            <w:pPr>
              <w:rPr>
                <w:rFonts w:ascii="GHEA Grapalat" w:eastAsia="GHEA Grapalat" w:hAnsi="GHEA Grapalat" w:cs="GHEA Grapalat"/>
              </w:rPr>
            </w:pPr>
          </w:p>
        </w:tc>
      </w:tr>
      <w:tr w:rsidR="00AC34B0" w:rsidRPr="00FD1EE4" w14:paraId="07042CC9" w14:textId="77777777" w:rsidTr="00DF1F49">
        <w:tc>
          <w:tcPr>
            <w:tcW w:w="2837" w:type="dxa"/>
            <w:shd w:val="clear" w:color="auto" w:fill="D9E2F3"/>
            <w:vAlign w:val="center"/>
          </w:tcPr>
          <w:p w14:paraId="4AED63D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01B6BD3" w14:textId="77777777" w:rsidR="00AC34B0" w:rsidRPr="00FD1EE4" w:rsidRDefault="00AC34B0" w:rsidP="00EE54EE">
            <w:pPr>
              <w:rPr>
                <w:rFonts w:ascii="GHEA Grapalat" w:eastAsia="GHEA Grapalat" w:hAnsi="GHEA Grapalat" w:cs="GHEA Grapalat"/>
              </w:rPr>
            </w:pPr>
          </w:p>
        </w:tc>
      </w:tr>
      <w:tr w:rsidR="00AC34B0" w:rsidRPr="00FD1EE4" w14:paraId="0A8CCD7D" w14:textId="77777777" w:rsidTr="00DF1F49">
        <w:tc>
          <w:tcPr>
            <w:tcW w:w="2837" w:type="dxa"/>
            <w:shd w:val="clear" w:color="auto" w:fill="D9E2F3"/>
            <w:vAlign w:val="center"/>
          </w:tcPr>
          <w:p w14:paraId="4636D82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10F7F20" w14:textId="77777777" w:rsidR="00AC34B0" w:rsidRPr="00FD1EE4" w:rsidRDefault="00AC34B0" w:rsidP="00EE54EE">
            <w:pPr>
              <w:rPr>
                <w:rFonts w:ascii="GHEA Grapalat" w:eastAsia="GHEA Grapalat" w:hAnsi="GHEA Grapalat" w:cs="GHEA Grapalat"/>
              </w:rPr>
            </w:pPr>
          </w:p>
        </w:tc>
      </w:tr>
    </w:tbl>
    <w:p w14:paraId="56B3E63D" w14:textId="77777777" w:rsidR="00AC34B0" w:rsidRPr="008C665F"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32981B83" w14:textId="77777777" w:rsidTr="00DF1F49">
        <w:trPr>
          <w:trHeight w:val="924"/>
        </w:trPr>
        <w:tc>
          <w:tcPr>
            <w:tcW w:w="9016" w:type="dxa"/>
            <w:gridSpan w:val="2"/>
            <w:vAlign w:val="center"/>
          </w:tcPr>
          <w:p w14:paraId="4E9483FB"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46B49637" w14:textId="77777777" w:rsidTr="00DF1F49">
        <w:trPr>
          <w:trHeight w:val="684"/>
        </w:trPr>
        <w:tc>
          <w:tcPr>
            <w:tcW w:w="4508" w:type="dxa"/>
            <w:shd w:val="clear" w:color="auto" w:fill="D9E2F3"/>
            <w:vAlign w:val="center"/>
          </w:tcPr>
          <w:p w14:paraId="1064369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F8E71E7" w14:textId="77777777" w:rsidR="00AC34B0" w:rsidRPr="00FD1EE4" w:rsidRDefault="00AC34B0" w:rsidP="00EE54EE">
            <w:pPr>
              <w:rPr>
                <w:rFonts w:ascii="GHEA Grapalat" w:eastAsia="GHEA Grapalat" w:hAnsi="GHEA Grapalat" w:cs="GHEA Grapalat"/>
              </w:rPr>
            </w:pPr>
          </w:p>
        </w:tc>
      </w:tr>
      <w:tr w:rsidR="00AC34B0" w:rsidRPr="00FD1EE4" w14:paraId="2CC2C40F" w14:textId="77777777" w:rsidTr="00DF1F49">
        <w:trPr>
          <w:trHeight w:val="1282"/>
        </w:trPr>
        <w:tc>
          <w:tcPr>
            <w:tcW w:w="4508" w:type="dxa"/>
            <w:shd w:val="clear" w:color="auto" w:fill="D9E2F3"/>
            <w:vAlign w:val="center"/>
          </w:tcPr>
          <w:p w14:paraId="18F39A05"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46863B8" w14:textId="77777777" w:rsidR="00AC34B0" w:rsidRPr="006B364D" w:rsidRDefault="00000000" w:rsidP="00EE54E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43C662A2" w14:textId="77777777" w:rsidR="00AC34B0" w:rsidRPr="00F10CBA" w:rsidRDefault="00000000" w:rsidP="00EE54E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55FE832E" w14:textId="77777777" w:rsidTr="00DF1F49">
        <w:tc>
          <w:tcPr>
            <w:tcW w:w="9016" w:type="dxa"/>
            <w:gridSpan w:val="2"/>
            <w:vAlign w:val="center"/>
          </w:tcPr>
          <w:p w14:paraId="46E839C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07951954" w14:textId="77777777" w:rsidTr="00DF1F49">
        <w:tc>
          <w:tcPr>
            <w:tcW w:w="9016" w:type="dxa"/>
            <w:gridSpan w:val="2"/>
            <w:vAlign w:val="center"/>
          </w:tcPr>
          <w:p w14:paraId="1FFB5268"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7DF9722B" w14:textId="77777777" w:rsidR="00AC34B0" w:rsidRPr="00A5193B"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5AD8C76" w14:textId="77777777" w:rsidTr="00DF1F49">
        <w:trPr>
          <w:trHeight w:val="924"/>
        </w:trPr>
        <w:tc>
          <w:tcPr>
            <w:tcW w:w="9016" w:type="dxa"/>
            <w:gridSpan w:val="2"/>
            <w:vAlign w:val="center"/>
          </w:tcPr>
          <w:p w14:paraId="659DE6D6"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1A80B65A" w14:textId="77777777" w:rsidTr="00DF1F49">
        <w:trPr>
          <w:trHeight w:val="684"/>
        </w:trPr>
        <w:tc>
          <w:tcPr>
            <w:tcW w:w="4508" w:type="dxa"/>
            <w:shd w:val="clear" w:color="auto" w:fill="D9E2F3"/>
            <w:vAlign w:val="center"/>
          </w:tcPr>
          <w:p w14:paraId="1DF27A3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A474075" w14:textId="77777777" w:rsidR="00AC34B0" w:rsidRPr="00FD1EE4" w:rsidRDefault="00AC34B0" w:rsidP="00EE54EE">
            <w:pPr>
              <w:rPr>
                <w:rFonts w:ascii="GHEA Grapalat" w:eastAsia="GHEA Grapalat" w:hAnsi="GHEA Grapalat" w:cs="GHEA Grapalat"/>
              </w:rPr>
            </w:pPr>
          </w:p>
        </w:tc>
      </w:tr>
      <w:tr w:rsidR="00AC34B0" w:rsidRPr="00FD1EE4" w14:paraId="2C03808C" w14:textId="77777777" w:rsidTr="00DF1F49">
        <w:trPr>
          <w:trHeight w:val="1282"/>
        </w:trPr>
        <w:tc>
          <w:tcPr>
            <w:tcW w:w="4508" w:type="dxa"/>
            <w:shd w:val="clear" w:color="auto" w:fill="D9E2F3"/>
            <w:vAlign w:val="center"/>
          </w:tcPr>
          <w:p w14:paraId="56E0594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CD2C83"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1531A13E"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BB9BBC9" w14:textId="77777777" w:rsidTr="00DF1F49">
        <w:tc>
          <w:tcPr>
            <w:tcW w:w="9016" w:type="dxa"/>
            <w:gridSpan w:val="2"/>
            <w:vAlign w:val="center"/>
          </w:tcPr>
          <w:p w14:paraId="1D67371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4026FB01" w14:textId="77777777" w:rsidTr="00DF1F49">
        <w:tc>
          <w:tcPr>
            <w:tcW w:w="9016" w:type="dxa"/>
            <w:gridSpan w:val="2"/>
            <w:vAlign w:val="center"/>
          </w:tcPr>
          <w:p w14:paraId="3F65D19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71996AD" w14:textId="77777777" w:rsidTr="00DF1F49">
        <w:tc>
          <w:tcPr>
            <w:tcW w:w="9016" w:type="dxa"/>
            <w:gridSpan w:val="2"/>
            <w:vAlign w:val="center"/>
          </w:tcPr>
          <w:p w14:paraId="32782B15"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59DD8C76" w14:textId="77777777" w:rsidTr="00DF1F49">
        <w:tc>
          <w:tcPr>
            <w:tcW w:w="9016" w:type="dxa"/>
            <w:gridSpan w:val="2"/>
            <w:vAlign w:val="center"/>
          </w:tcPr>
          <w:p w14:paraId="3BB640B7"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23627EDC"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61FEF1E6" w14:textId="77777777" w:rsidTr="00DF1F49">
        <w:tc>
          <w:tcPr>
            <w:tcW w:w="2837" w:type="dxa"/>
            <w:shd w:val="clear" w:color="auto" w:fill="D9E2F3"/>
            <w:vAlign w:val="center"/>
          </w:tcPr>
          <w:p w14:paraId="14A9784B"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4789BD4" w14:textId="77777777" w:rsidR="00AC34B0" w:rsidRPr="00FD1EE4" w:rsidRDefault="00AC34B0" w:rsidP="00EE54EE">
            <w:pPr>
              <w:rPr>
                <w:rFonts w:ascii="GHEA Grapalat" w:eastAsia="GHEA Grapalat" w:hAnsi="GHEA Grapalat" w:cs="GHEA Grapalat"/>
              </w:rPr>
            </w:pPr>
          </w:p>
        </w:tc>
      </w:tr>
      <w:tr w:rsidR="00AC34B0" w:rsidRPr="00FD1EE4" w14:paraId="49F50991" w14:textId="77777777" w:rsidTr="00DF1F49">
        <w:tc>
          <w:tcPr>
            <w:tcW w:w="2837" w:type="dxa"/>
            <w:shd w:val="clear" w:color="auto" w:fill="D9E2F3"/>
            <w:vAlign w:val="center"/>
          </w:tcPr>
          <w:p w14:paraId="0C92F540"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CD752EA" w14:textId="77777777" w:rsidR="00AC34B0" w:rsidRPr="00B23852" w:rsidRDefault="00000000" w:rsidP="00EE54E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6B94E3D3"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12589B2E" w14:textId="77777777" w:rsidTr="00DF1F49">
        <w:tc>
          <w:tcPr>
            <w:tcW w:w="2837" w:type="dxa"/>
            <w:shd w:val="clear" w:color="auto" w:fill="D9E2F3"/>
            <w:vAlign w:val="center"/>
          </w:tcPr>
          <w:p w14:paraId="587CD983"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8B16EA0"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59EDC983"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6C45FF76"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95380FB" w14:textId="77777777" w:rsidTr="00DF1F49">
        <w:tc>
          <w:tcPr>
            <w:tcW w:w="2837" w:type="dxa"/>
            <w:shd w:val="clear" w:color="auto" w:fill="D9E2F3"/>
            <w:vAlign w:val="center"/>
          </w:tcPr>
          <w:p w14:paraId="54664435"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2538649" w14:textId="77777777" w:rsidR="00AC34B0" w:rsidRPr="00FD1EE4" w:rsidRDefault="00AC34B0" w:rsidP="00EE54EE">
            <w:pPr>
              <w:rPr>
                <w:rFonts w:ascii="GHEA Grapalat" w:eastAsia="GHEA Grapalat" w:hAnsi="GHEA Grapalat" w:cs="GHEA Grapalat"/>
              </w:rPr>
            </w:pPr>
          </w:p>
        </w:tc>
      </w:tr>
      <w:tr w:rsidR="00AC34B0" w:rsidRPr="00FD1EE4" w14:paraId="167F5080" w14:textId="77777777" w:rsidTr="00DF1F49">
        <w:tc>
          <w:tcPr>
            <w:tcW w:w="2837" w:type="dxa"/>
            <w:shd w:val="clear" w:color="auto" w:fill="D9E2F3"/>
            <w:vAlign w:val="center"/>
          </w:tcPr>
          <w:p w14:paraId="6387C45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A854A46" w14:textId="77777777" w:rsidR="00AC34B0" w:rsidRPr="00FD1EE4" w:rsidRDefault="00AC34B0" w:rsidP="00EE54EE">
            <w:pPr>
              <w:rPr>
                <w:rFonts w:ascii="GHEA Grapalat" w:eastAsia="GHEA Grapalat" w:hAnsi="GHEA Grapalat" w:cs="GHEA Grapalat"/>
              </w:rPr>
            </w:pPr>
          </w:p>
        </w:tc>
      </w:tr>
    </w:tbl>
    <w:p w14:paraId="2D3FF5A6" w14:textId="77777777" w:rsidR="00AC34B0" w:rsidRPr="00FD1EE4" w:rsidRDefault="00AC34B0" w:rsidP="00EE54E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BFAF29"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9AF60CF"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4C15FDF" w14:textId="77777777" w:rsidTr="00DF1F49">
        <w:tc>
          <w:tcPr>
            <w:tcW w:w="2835" w:type="dxa"/>
            <w:shd w:val="clear" w:color="auto" w:fill="D9E2F3"/>
            <w:vAlign w:val="center"/>
          </w:tcPr>
          <w:p w14:paraId="78219F6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DAAE1" w14:textId="77777777" w:rsidR="00AC34B0" w:rsidRPr="00FD1EE4" w:rsidRDefault="00AC34B0" w:rsidP="00EE54EE">
            <w:pPr>
              <w:rPr>
                <w:rFonts w:ascii="GHEA Grapalat" w:eastAsia="GHEA Grapalat" w:hAnsi="GHEA Grapalat" w:cs="GHEA Grapalat"/>
              </w:rPr>
            </w:pPr>
          </w:p>
        </w:tc>
      </w:tr>
      <w:tr w:rsidR="00AC34B0" w:rsidRPr="00FD1EE4" w14:paraId="671EDEBE" w14:textId="77777777" w:rsidTr="00DF1F49">
        <w:tc>
          <w:tcPr>
            <w:tcW w:w="2835" w:type="dxa"/>
            <w:shd w:val="clear" w:color="auto" w:fill="D9E2F3"/>
            <w:vAlign w:val="center"/>
          </w:tcPr>
          <w:p w14:paraId="0987913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DB4626" w14:textId="77777777" w:rsidR="00AC34B0" w:rsidRPr="00FD1EE4" w:rsidRDefault="00AC34B0" w:rsidP="00EE54EE">
            <w:pPr>
              <w:rPr>
                <w:rFonts w:ascii="GHEA Grapalat" w:eastAsia="GHEA Grapalat" w:hAnsi="GHEA Grapalat" w:cs="GHEA Grapalat"/>
              </w:rPr>
            </w:pPr>
          </w:p>
        </w:tc>
      </w:tr>
      <w:tr w:rsidR="00AC34B0" w:rsidRPr="00FD1EE4" w14:paraId="6BCB8B07" w14:textId="77777777" w:rsidTr="00DF1F49">
        <w:tc>
          <w:tcPr>
            <w:tcW w:w="2835" w:type="dxa"/>
            <w:shd w:val="clear" w:color="auto" w:fill="D9E2F3"/>
            <w:vAlign w:val="center"/>
          </w:tcPr>
          <w:p w14:paraId="26540F0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1D1E1AE" w14:textId="77777777" w:rsidR="00AC34B0" w:rsidRPr="00FD1EE4" w:rsidRDefault="00AC34B0" w:rsidP="00EE54EE">
            <w:pPr>
              <w:rPr>
                <w:rFonts w:ascii="GHEA Grapalat" w:eastAsia="GHEA Grapalat" w:hAnsi="GHEA Grapalat" w:cs="GHEA Grapalat"/>
              </w:rPr>
            </w:pPr>
          </w:p>
        </w:tc>
      </w:tr>
      <w:tr w:rsidR="00AC34B0" w:rsidRPr="00FD1EE4" w14:paraId="00C45A28" w14:textId="77777777" w:rsidTr="00DF1F49">
        <w:tc>
          <w:tcPr>
            <w:tcW w:w="2835" w:type="dxa"/>
            <w:shd w:val="clear" w:color="auto" w:fill="D9E2F3"/>
            <w:vAlign w:val="center"/>
          </w:tcPr>
          <w:p w14:paraId="7AA17BE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01C826D" w14:textId="77777777" w:rsidR="00AC34B0" w:rsidRPr="00FD1EE4" w:rsidRDefault="00AC34B0" w:rsidP="00EE54EE">
            <w:pPr>
              <w:rPr>
                <w:rFonts w:ascii="GHEA Grapalat" w:eastAsia="GHEA Grapalat" w:hAnsi="GHEA Grapalat" w:cs="GHEA Grapalat"/>
              </w:rPr>
            </w:pPr>
          </w:p>
        </w:tc>
      </w:tr>
      <w:tr w:rsidR="00AC34B0" w:rsidRPr="00FD1EE4" w14:paraId="52E2ECED" w14:textId="77777777" w:rsidTr="00DF1F49">
        <w:tc>
          <w:tcPr>
            <w:tcW w:w="2835" w:type="dxa"/>
            <w:shd w:val="clear" w:color="auto" w:fill="D9E2F3"/>
            <w:vAlign w:val="center"/>
          </w:tcPr>
          <w:p w14:paraId="07C359B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56A41D" w14:textId="77777777" w:rsidR="00AC34B0" w:rsidRPr="00FD1EE4" w:rsidRDefault="00AC34B0" w:rsidP="00EE54EE">
            <w:pPr>
              <w:rPr>
                <w:rFonts w:ascii="GHEA Grapalat" w:eastAsia="GHEA Grapalat" w:hAnsi="GHEA Grapalat" w:cs="GHEA Grapalat"/>
              </w:rPr>
            </w:pPr>
          </w:p>
        </w:tc>
      </w:tr>
      <w:tr w:rsidR="00AC34B0" w:rsidRPr="00FD1EE4" w14:paraId="38B880BF" w14:textId="77777777" w:rsidTr="00DF1F49">
        <w:tc>
          <w:tcPr>
            <w:tcW w:w="2835" w:type="dxa"/>
            <w:shd w:val="clear" w:color="auto" w:fill="D9E2F3"/>
            <w:vAlign w:val="center"/>
          </w:tcPr>
          <w:p w14:paraId="66A8100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87C6EEE" w14:textId="77777777" w:rsidR="00AC34B0" w:rsidRPr="00FD1EE4" w:rsidRDefault="00AC34B0" w:rsidP="00EE54EE">
            <w:pPr>
              <w:rPr>
                <w:rFonts w:ascii="GHEA Grapalat" w:eastAsia="GHEA Grapalat" w:hAnsi="GHEA Grapalat" w:cs="GHEA Grapalat"/>
              </w:rPr>
            </w:pPr>
          </w:p>
        </w:tc>
      </w:tr>
      <w:tr w:rsidR="00AC34B0" w:rsidRPr="00FD1EE4" w14:paraId="166DB88B" w14:textId="77777777" w:rsidTr="00DF1F49">
        <w:tc>
          <w:tcPr>
            <w:tcW w:w="2835" w:type="dxa"/>
            <w:shd w:val="clear" w:color="auto" w:fill="D9E2F3"/>
            <w:vAlign w:val="center"/>
          </w:tcPr>
          <w:p w14:paraId="192FE286"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D11FEED" w14:textId="77777777" w:rsidR="00AC34B0" w:rsidRPr="00FD1EE4" w:rsidRDefault="00AC34B0" w:rsidP="00EE54EE">
            <w:pPr>
              <w:rPr>
                <w:rFonts w:ascii="GHEA Grapalat" w:eastAsia="GHEA Grapalat" w:hAnsi="GHEA Grapalat" w:cs="GHEA Grapalat"/>
              </w:rPr>
            </w:pPr>
          </w:p>
        </w:tc>
      </w:tr>
    </w:tbl>
    <w:p w14:paraId="0A4D7C4C"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194101C" w14:textId="77777777" w:rsidTr="00DF1F49">
        <w:trPr>
          <w:trHeight w:val="853"/>
        </w:trPr>
        <w:tc>
          <w:tcPr>
            <w:tcW w:w="2835" w:type="dxa"/>
            <w:vMerge w:val="restart"/>
            <w:shd w:val="clear" w:color="auto" w:fill="D9E2F3"/>
            <w:vAlign w:val="center"/>
          </w:tcPr>
          <w:p w14:paraId="59A6343E"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82F170C" w14:textId="77777777" w:rsidR="00AC34B0" w:rsidRPr="00FD1EE4" w:rsidRDefault="00AC34B0" w:rsidP="00EE54EE">
            <w:pPr>
              <w:rPr>
                <w:rFonts w:ascii="GHEA Grapalat" w:eastAsia="GHEA Grapalat" w:hAnsi="GHEA Grapalat" w:cs="GHEA Grapalat"/>
              </w:rPr>
            </w:pPr>
          </w:p>
        </w:tc>
      </w:tr>
      <w:tr w:rsidR="00AC34B0" w:rsidRPr="00FD1EE4" w14:paraId="105C71F3" w14:textId="77777777" w:rsidTr="00DF1F49">
        <w:trPr>
          <w:trHeight w:val="850"/>
        </w:trPr>
        <w:tc>
          <w:tcPr>
            <w:tcW w:w="2835" w:type="dxa"/>
            <w:vMerge/>
            <w:shd w:val="clear" w:color="auto" w:fill="D9E2F3"/>
            <w:vAlign w:val="center"/>
          </w:tcPr>
          <w:p w14:paraId="483AD97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B57529" w14:textId="77777777" w:rsidR="00AC34B0" w:rsidRPr="00FD1EE4" w:rsidRDefault="00AC34B0" w:rsidP="00EE54EE">
            <w:pPr>
              <w:rPr>
                <w:rFonts w:ascii="GHEA Grapalat" w:eastAsia="GHEA Grapalat" w:hAnsi="GHEA Grapalat" w:cs="GHEA Grapalat"/>
              </w:rPr>
            </w:pPr>
          </w:p>
        </w:tc>
      </w:tr>
      <w:tr w:rsidR="00AC34B0" w:rsidRPr="00FD1EE4" w14:paraId="24E0F4F7" w14:textId="77777777" w:rsidTr="00DF1F49">
        <w:trPr>
          <w:trHeight w:val="850"/>
        </w:trPr>
        <w:tc>
          <w:tcPr>
            <w:tcW w:w="2835" w:type="dxa"/>
            <w:vMerge/>
            <w:shd w:val="clear" w:color="auto" w:fill="D9E2F3"/>
            <w:vAlign w:val="center"/>
          </w:tcPr>
          <w:p w14:paraId="458C38C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6A879A" w14:textId="77777777" w:rsidR="00AC34B0" w:rsidRPr="00FD1EE4" w:rsidRDefault="00AC34B0" w:rsidP="00EE54EE">
            <w:pPr>
              <w:rPr>
                <w:rFonts w:ascii="GHEA Grapalat" w:eastAsia="GHEA Grapalat" w:hAnsi="GHEA Grapalat" w:cs="GHEA Grapalat"/>
              </w:rPr>
            </w:pPr>
          </w:p>
        </w:tc>
      </w:tr>
      <w:tr w:rsidR="00AC34B0" w:rsidRPr="00FD1EE4" w14:paraId="22662530" w14:textId="77777777" w:rsidTr="00DF1F49">
        <w:trPr>
          <w:trHeight w:val="850"/>
        </w:trPr>
        <w:tc>
          <w:tcPr>
            <w:tcW w:w="2835" w:type="dxa"/>
            <w:vMerge/>
            <w:shd w:val="clear" w:color="auto" w:fill="D9E2F3"/>
            <w:vAlign w:val="center"/>
          </w:tcPr>
          <w:p w14:paraId="65226F4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142F43" w14:textId="77777777" w:rsidR="00AC34B0" w:rsidRPr="00FD1EE4" w:rsidRDefault="00AC34B0" w:rsidP="00EE54EE">
            <w:pPr>
              <w:rPr>
                <w:rFonts w:ascii="GHEA Grapalat" w:eastAsia="GHEA Grapalat" w:hAnsi="GHEA Grapalat" w:cs="GHEA Grapalat"/>
              </w:rPr>
            </w:pPr>
          </w:p>
        </w:tc>
      </w:tr>
      <w:tr w:rsidR="00AC34B0" w:rsidRPr="00FD1EE4" w14:paraId="657FC5E3" w14:textId="77777777" w:rsidTr="00DF1F49">
        <w:trPr>
          <w:trHeight w:val="850"/>
        </w:trPr>
        <w:tc>
          <w:tcPr>
            <w:tcW w:w="2835" w:type="dxa"/>
            <w:vMerge/>
            <w:shd w:val="clear" w:color="auto" w:fill="D9E2F3"/>
            <w:vAlign w:val="center"/>
          </w:tcPr>
          <w:p w14:paraId="43AD620D"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976EBA" w14:textId="77777777" w:rsidR="00AC34B0" w:rsidRPr="00FD1EE4" w:rsidRDefault="00AC34B0" w:rsidP="00EE54EE">
            <w:pPr>
              <w:rPr>
                <w:rFonts w:ascii="GHEA Grapalat" w:eastAsia="GHEA Grapalat" w:hAnsi="GHEA Grapalat" w:cs="GHEA Grapalat"/>
              </w:rPr>
            </w:pPr>
          </w:p>
        </w:tc>
      </w:tr>
    </w:tbl>
    <w:p w14:paraId="71D77A17" w14:textId="77777777" w:rsidR="00AC34B0" w:rsidRDefault="00AC34B0" w:rsidP="00EE54EE">
      <w:pPr>
        <w:numPr>
          <w:ilvl w:val="1"/>
          <w:numId w:val="25"/>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E943524" w14:textId="77777777" w:rsidTr="00DF1F49">
        <w:tc>
          <w:tcPr>
            <w:tcW w:w="2835" w:type="dxa"/>
            <w:shd w:val="clear" w:color="auto" w:fill="D9E2F3"/>
            <w:vAlign w:val="center"/>
          </w:tcPr>
          <w:p w14:paraId="7273C26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DF51785" w14:textId="77777777" w:rsidR="00AC34B0" w:rsidRPr="00FD1EE4" w:rsidRDefault="00AC34B0" w:rsidP="00EE54EE">
            <w:pPr>
              <w:rPr>
                <w:rFonts w:ascii="GHEA Grapalat" w:eastAsia="GHEA Grapalat" w:hAnsi="GHEA Grapalat" w:cs="GHEA Grapalat"/>
              </w:rPr>
            </w:pPr>
          </w:p>
        </w:tc>
      </w:tr>
      <w:tr w:rsidR="00AC34B0" w:rsidRPr="00FD1EE4" w14:paraId="1C0C5C0C" w14:textId="77777777" w:rsidTr="00DF1F49">
        <w:tc>
          <w:tcPr>
            <w:tcW w:w="2835" w:type="dxa"/>
            <w:shd w:val="clear" w:color="auto" w:fill="D9E2F3"/>
            <w:vAlign w:val="center"/>
          </w:tcPr>
          <w:p w14:paraId="36C7682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AF3F50B" w14:textId="77777777" w:rsidR="00AC34B0" w:rsidRPr="00FD1EE4" w:rsidRDefault="00AC34B0" w:rsidP="00EE54EE">
            <w:pPr>
              <w:rPr>
                <w:rFonts w:ascii="GHEA Grapalat" w:eastAsia="GHEA Grapalat" w:hAnsi="GHEA Grapalat" w:cs="GHEA Grapalat"/>
              </w:rPr>
            </w:pPr>
          </w:p>
        </w:tc>
      </w:tr>
    </w:tbl>
    <w:p w14:paraId="213402EA" w14:textId="77777777" w:rsidR="00AC34B0" w:rsidRPr="00FD1EE4" w:rsidRDefault="00AC34B0" w:rsidP="00EE54EE">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63609A94" w14:textId="77777777" w:rsidR="00AC34B0" w:rsidRPr="00E86814" w:rsidRDefault="00AC34B0" w:rsidP="00EE54EE">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DA2853B" w14:textId="77777777" w:rsidTr="00DF1F49">
        <w:tc>
          <w:tcPr>
            <w:tcW w:w="9016" w:type="dxa"/>
            <w:shd w:val="clear" w:color="auto" w:fill="DBE5F1" w:themeFill="accent1" w:themeFillTint="33"/>
          </w:tcPr>
          <w:p w14:paraId="0C171C3A" w14:textId="77777777" w:rsidR="00AC34B0" w:rsidRPr="00FD1EE4" w:rsidRDefault="00AC34B0" w:rsidP="00EE54EE">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781AF161" w14:textId="77777777" w:rsidTr="00DF1F49">
        <w:trPr>
          <w:trHeight w:val="10187"/>
        </w:trPr>
        <w:tc>
          <w:tcPr>
            <w:tcW w:w="9016" w:type="dxa"/>
          </w:tcPr>
          <w:p w14:paraId="0EDE1010" w14:textId="77777777" w:rsidR="00AC34B0" w:rsidRPr="00FD1EE4" w:rsidRDefault="00AC34B0" w:rsidP="00EE54EE">
            <w:pPr>
              <w:rPr>
                <w:rFonts w:ascii="GHEA Grapalat" w:eastAsia="GHEA Grapalat" w:hAnsi="GHEA Grapalat" w:cs="GHEA Grapalat"/>
                <w:b/>
                <w:color w:val="000000"/>
              </w:rPr>
            </w:pPr>
          </w:p>
        </w:tc>
      </w:tr>
    </w:tbl>
    <w:p w14:paraId="3CAAFF97" w14:textId="77777777" w:rsidR="00AC34B0" w:rsidRPr="00FD1EE4" w:rsidRDefault="00AC34B0" w:rsidP="00EE54EE">
      <w:pPr>
        <w:pBdr>
          <w:top w:val="nil"/>
          <w:left w:val="nil"/>
          <w:bottom w:val="nil"/>
          <w:right w:val="nil"/>
          <w:between w:val="nil"/>
        </w:pBdr>
        <w:rPr>
          <w:rFonts w:ascii="GHEA Grapalat" w:eastAsia="GHEA Grapalat" w:hAnsi="GHEA Grapalat" w:cs="GHEA Grapalat"/>
          <w:b/>
          <w:color w:val="000000"/>
        </w:rPr>
      </w:pPr>
    </w:p>
    <w:p w14:paraId="071C0652" w14:textId="77777777" w:rsidR="00AC34B0" w:rsidRDefault="00AC34B0" w:rsidP="00EE54EE">
      <w:pPr>
        <w:rPr>
          <w:rFonts w:ascii="GHEA Grapalat" w:hAnsi="GHEA Grapalat"/>
          <w:b/>
        </w:rPr>
      </w:pPr>
    </w:p>
    <w:p w14:paraId="592B2FAF" w14:textId="77777777" w:rsidR="00AC34B0" w:rsidRDefault="00AC34B0" w:rsidP="00EE54EE">
      <w:pPr>
        <w:rPr>
          <w:ins w:id="22" w:author="Inesa Kocharyan" w:date="2021-09-01T11:45:00Z"/>
          <w:rFonts w:ascii="GHEA Grapalat" w:hAnsi="GHEA Grapalat"/>
          <w:b/>
        </w:rPr>
      </w:pPr>
    </w:p>
    <w:p w14:paraId="68D139BE" w14:textId="77777777" w:rsidR="00AC34B0" w:rsidRDefault="00AC34B0" w:rsidP="00EE54EE">
      <w:pPr>
        <w:rPr>
          <w:rFonts w:ascii="GHEA Grapalat" w:hAnsi="GHEA Grapalat"/>
          <w:b/>
        </w:rPr>
      </w:pPr>
      <w:r>
        <w:rPr>
          <w:rFonts w:ascii="GHEA Grapalat" w:hAnsi="GHEA Grapalat"/>
          <w:b/>
        </w:rPr>
        <w:br w:type="page"/>
      </w:r>
    </w:p>
    <w:p w14:paraId="3DA120D0" w14:textId="77777777" w:rsidR="00AC34B0" w:rsidRDefault="00AC34B0" w:rsidP="00EE54EE">
      <w:pPr>
        <w:contextualSpacing/>
        <w:jc w:val="center"/>
        <w:rPr>
          <w:rFonts w:ascii="GHEA Grapalat" w:hAnsi="GHEA Grapalat"/>
          <w:b/>
        </w:rPr>
      </w:pPr>
    </w:p>
    <w:p w14:paraId="6974AFE4" w14:textId="77777777" w:rsidR="00AC34B0" w:rsidRPr="000306ED" w:rsidRDefault="00AC34B0" w:rsidP="00EE54EE">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3C8C9FFC"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9E25E6F" w14:textId="77777777" w:rsidR="00AC34B0" w:rsidRPr="000306ED" w:rsidRDefault="00AC34B0" w:rsidP="00EE54EE">
      <w:pPr>
        <w:pStyle w:val="ListParagraph"/>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C4DCAFF" w14:textId="77777777" w:rsidR="00AC34B0" w:rsidRPr="000306ED" w:rsidRDefault="00AC34B0" w:rsidP="00EE54EE">
      <w:pPr>
        <w:pStyle w:val="ListParagraph"/>
        <w:numPr>
          <w:ilvl w:val="0"/>
          <w:numId w:val="27"/>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719072" w14:textId="77777777" w:rsidR="00AC34B0" w:rsidRPr="000306ED" w:rsidRDefault="00AC34B0" w:rsidP="00EE54EE">
      <w:pPr>
        <w:pStyle w:val="ListParagraph"/>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2BF5056" w14:textId="77777777" w:rsidR="00AC34B0" w:rsidRPr="000306ED" w:rsidRDefault="00AC34B0" w:rsidP="00EE54EE">
      <w:pPr>
        <w:pStyle w:val="ListParagraph"/>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079D4CD"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CE582FB"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DEAE19"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C9E9E6"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w:t>
      </w:r>
      <w:r w:rsidRPr="000306ED">
        <w:rPr>
          <w:rFonts w:ascii="GHEA Grapalat" w:hAnsi="GHEA Grapalat"/>
        </w:rPr>
        <w:lastRenderedPageBreak/>
        <w:t>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51ED6EC" w14:textId="77777777" w:rsidR="00AC34B0" w:rsidRPr="000306ED" w:rsidRDefault="00AC34B0" w:rsidP="00EE54EE">
      <w:pPr>
        <w:pStyle w:val="ListParagraph"/>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2808AE" w14:textId="77777777" w:rsidR="00AC34B0" w:rsidRPr="000306ED" w:rsidRDefault="00AC34B0" w:rsidP="00EE54EE">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E1D918"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8525E7C" w14:textId="77777777" w:rsidR="00AC34B0" w:rsidRPr="000306ED" w:rsidRDefault="00AC34B0" w:rsidP="00EE54EE">
      <w:pPr>
        <w:pStyle w:val="ListParagraph"/>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AFFA31F"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C21C190"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60BA155"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73902A2" w14:textId="77777777" w:rsidR="00AC34B0" w:rsidRPr="000306ED" w:rsidRDefault="00AC34B0" w:rsidP="00EE54EE">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126E900"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CC5916C" w14:textId="77777777" w:rsidR="00AC34B0" w:rsidRPr="000306ED" w:rsidRDefault="00AC34B0" w:rsidP="00EE54EE">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268AFB5" w14:textId="77777777" w:rsidR="00AC34B0" w:rsidRPr="000306ED" w:rsidRDefault="00AC34B0" w:rsidP="00EE54EE">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5297390" w14:textId="77777777" w:rsidR="00AC34B0" w:rsidRPr="000306ED" w:rsidRDefault="00AC34B0" w:rsidP="00EE54EE">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2436016"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DCA00BC" w14:textId="77777777" w:rsidR="00AC34B0" w:rsidRPr="000306ED" w:rsidRDefault="00AC34B0" w:rsidP="00EE54EE">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98B16D8"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7F841B2"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9FD32B8" w14:textId="77777777" w:rsidR="00AC34B0" w:rsidRPr="000306ED" w:rsidRDefault="00AC34B0" w:rsidP="00EE54EE">
      <w:pPr>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18F636E"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E661B5"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3F2211"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20A9A54" w14:textId="77777777" w:rsidR="00AC34B0" w:rsidRPr="000306ED" w:rsidRDefault="00AC34B0" w:rsidP="00EE54EE">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BCF4C2D" w14:textId="77777777" w:rsidR="00AC34B0" w:rsidRPr="000306ED" w:rsidRDefault="00AC34B0" w:rsidP="00EE54EE">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AAA3503" w14:textId="77777777" w:rsidR="00AC34B0" w:rsidRPr="000306ED" w:rsidRDefault="00AC34B0" w:rsidP="00EE54EE">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C085B0" w14:textId="77777777" w:rsidR="00AC34B0" w:rsidRPr="000306ED" w:rsidRDefault="00AC34B0" w:rsidP="00EE54EE">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AD5835C"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C1D32C4" w14:textId="77777777" w:rsidR="00AC34B0" w:rsidRPr="000306ED" w:rsidRDefault="00AC34B0" w:rsidP="00EE54EE">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7317AF1"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0466569"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AD62A2" w14:textId="77777777" w:rsidR="00DB6B33" w:rsidRDefault="00DB6B33" w:rsidP="00EE54EE">
      <w:pPr>
        <w:pStyle w:val="BodyTextIndent3"/>
        <w:widowControl w:val="0"/>
        <w:spacing w:line="240" w:lineRule="auto"/>
        <w:ind w:firstLine="0"/>
        <w:rPr>
          <w:rFonts w:ascii="GHEA Grapalat" w:hAnsi="GHEA Grapalat"/>
          <w:b/>
          <w:sz w:val="24"/>
          <w:szCs w:val="24"/>
        </w:rPr>
      </w:pPr>
    </w:p>
    <w:p w14:paraId="31ADB380"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FCBF663"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EB81957" w14:textId="77777777" w:rsidR="00DB6B33" w:rsidRDefault="00DB6B33" w:rsidP="00EE54EE">
      <w:pPr>
        <w:rPr>
          <w:rFonts w:ascii="GHEA Grapalat" w:hAnsi="GHEA Grapalat"/>
          <w:b/>
        </w:rPr>
      </w:pPr>
      <w:r>
        <w:rPr>
          <w:rFonts w:ascii="GHEA Grapalat" w:hAnsi="GHEA Grapalat"/>
          <w:b/>
        </w:rPr>
        <w:br w:type="page"/>
      </w:r>
    </w:p>
    <w:p w14:paraId="77B115AA" w14:textId="77777777" w:rsidR="00B2572B" w:rsidRPr="00DC619D" w:rsidRDefault="00B2572B" w:rsidP="00EE54EE">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F990CB9" w14:textId="411DB73B" w:rsidR="00B2572B" w:rsidRPr="009044F1" w:rsidRDefault="00B2572B" w:rsidP="00EE54E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567E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9321B">
        <w:rPr>
          <w:rFonts w:ascii="GHEA Grapalat" w:hAnsi="GHEA Grapalat"/>
          <w:b/>
          <w:sz w:val="24"/>
          <w:szCs w:val="24"/>
        </w:rPr>
        <w:t>EQ-GHTsDzB-</w:t>
      </w:r>
      <w:r w:rsidR="00232E53">
        <w:rPr>
          <w:rFonts w:ascii="GHEA Grapalat" w:hAnsi="GHEA Grapalat"/>
          <w:b/>
          <w:sz w:val="24"/>
          <w:szCs w:val="24"/>
        </w:rPr>
        <w:t>26/62</w:t>
      </w:r>
    </w:p>
    <w:p w14:paraId="0D89F9B0" w14:textId="77777777" w:rsidR="00B2572B" w:rsidRPr="009044F1" w:rsidRDefault="00B2572B" w:rsidP="00EE54EE">
      <w:pPr>
        <w:widowControl w:val="0"/>
        <w:ind w:firstLine="567"/>
        <w:jc w:val="center"/>
        <w:rPr>
          <w:rFonts w:ascii="GHEA Grapalat" w:hAnsi="GHEA Grapalat"/>
        </w:rPr>
      </w:pPr>
    </w:p>
    <w:p w14:paraId="013C9EAC" w14:textId="77777777" w:rsidR="00B2572B" w:rsidRPr="009044F1" w:rsidRDefault="00B2572B" w:rsidP="00EE54EE">
      <w:pPr>
        <w:widowControl w:val="0"/>
        <w:ind w:left="-66"/>
        <w:jc w:val="center"/>
        <w:rPr>
          <w:rFonts w:ascii="GHEA Grapalat" w:hAnsi="GHEA Grapalat"/>
          <w:b/>
        </w:rPr>
      </w:pPr>
      <w:r w:rsidRPr="009044F1">
        <w:rPr>
          <w:rFonts w:ascii="GHEA Grapalat" w:hAnsi="GHEA Grapalat"/>
          <w:b/>
        </w:rPr>
        <w:t>ЦЕНОВОЕ ПРЕДЛОЖЕНИЕ</w:t>
      </w:r>
    </w:p>
    <w:p w14:paraId="0D9FD5C6" w14:textId="77777777" w:rsidR="00B2572B" w:rsidRPr="009044F1" w:rsidRDefault="00B2572B" w:rsidP="00EE54EE">
      <w:pPr>
        <w:widowControl w:val="0"/>
        <w:ind w:firstLine="567"/>
        <w:jc w:val="center"/>
        <w:rPr>
          <w:rFonts w:ascii="GHEA Grapalat" w:hAnsi="GHEA Grapalat"/>
        </w:rPr>
      </w:pPr>
    </w:p>
    <w:p w14:paraId="47D8C3A1" w14:textId="46015055" w:rsidR="005744FC" w:rsidRPr="000F6C24" w:rsidRDefault="00B2572B" w:rsidP="00EE54EE">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D567E8">
        <w:rPr>
          <w:rFonts w:ascii="GHEA Grapalat" w:hAnsi="GHEA Grapalat"/>
          <w:b/>
        </w:rPr>
        <w:t>запрос котировок</w:t>
      </w:r>
      <w:r w:rsidR="00D567E8" w:rsidRPr="005744FC">
        <w:rPr>
          <w:rFonts w:ascii="GHEA Grapalat" w:hAnsi="GHEA Grapalat"/>
          <w:spacing w:val="-6"/>
        </w:rPr>
        <w:t xml:space="preserve"> </w:t>
      </w:r>
      <w:r w:rsidRPr="005744FC">
        <w:rPr>
          <w:rFonts w:ascii="GHEA Grapalat" w:hAnsi="GHEA Grapalat"/>
          <w:spacing w:val="-6"/>
        </w:rPr>
        <w:t xml:space="preserve">под кодом </w:t>
      </w:r>
      <w:r w:rsidR="0009321B">
        <w:rPr>
          <w:rFonts w:ascii="GHEA Grapalat" w:hAnsi="GHEA Grapalat"/>
          <w:b/>
        </w:rPr>
        <w:t>EQ-GHTsDzB-</w:t>
      </w:r>
      <w:r w:rsidR="00232E53">
        <w:rPr>
          <w:rFonts w:ascii="GHEA Grapalat" w:hAnsi="GHEA Grapalat"/>
          <w:b/>
        </w:rPr>
        <w:t>26/62</w:t>
      </w:r>
    </w:p>
    <w:p w14:paraId="61D5CD64" w14:textId="77777777" w:rsidR="005646FC" w:rsidRPr="008842CE" w:rsidRDefault="005744FC" w:rsidP="00EE54EE">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2356C03" w14:textId="77777777" w:rsidR="005646FC" w:rsidRPr="009044F1" w:rsidRDefault="005646FC" w:rsidP="00EE54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67DA481" w14:textId="77777777" w:rsidR="00B2572B" w:rsidRPr="009044F1" w:rsidRDefault="00B2572B" w:rsidP="00EE54EE">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D1CB48B" w14:textId="77777777" w:rsidR="00B2572B" w:rsidRPr="009044F1" w:rsidRDefault="005646FC" w:rsidP="00EE54EE">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283A50B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2146FD82" w14:textId="77777777" w:rsidR="003D2166" w:rsidRPr="005744FC" w:rsidRDefault="003D2166" w:rsidP="00EE54E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B7822DE" w14:textId="77777777" w:rsidR="003D2166" w:rsidRPr="00423B3F"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ADE72CC" w14:textId="77777777" w:rsidR="003D2166" w:rsidRPr="00503411" w:rsidRDefault="003D2166" w:rsidP="00EE54EE">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E6AEEA" w14:textId="77777777" w:rsidR="003D2166" w:rsidRPr="005744FC" w:rsidRDefault="003D2166" w:rsidP="00EE54EE">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36D10054" w14:textId="77777777" w:rsidR="00FD08EB" w:rsidRDefault="003D2166" w:rsidP="00EE54EE">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0B066EA3"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10CF07B5"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1676FD6"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4DC91D15"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0374C94"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481AA46"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D6E1779" w14:textId="77777777" w:rsidR="003D2166" w:rsidRPr="005744FC" w:rsidRDefault="003D2166" w:rsidP="00EE54EE">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38740D8" w14:textId="77777777" w:rsidR="003D2166" w:rsidRPr="009754BB" w:rsidRDefault="009754BB" w:rsidP="00EE54E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36CF67AD" w14:textId="77777777" w:rsidR="003D2166" w:rsidRPr="005744FC" w:rsidRDefault="009754BB" w:rsidP="00EE54EE">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006B6A" w:rsidRPr="005744FC" w14:paraId="0443E1D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6D822D" w14:textId="77777777" w:rsidR="00006B6A" w:rsidRPr="005744FC" w:rsidRDefault="00006B6A" w:rsidP="00006B6A">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F27C020" w14:textId="032112E5" w:rsidR="00006B6A" w:rsidRPr="00893EDB" w:rsidRDefault="00893EDB" w:rsidP="00006B6A">
            <w:pPr>
              <w:widowControl w:val="0"/>
              <w:jc w:val="center"/>
              <w:rPr>
                <w:rFonts w:ascii="GHEA Grapalat" w:hAnsi="GHEA Grapalat"/>
                <w:sz w:val="20"/>
                <w:szCs w:val="20"/>
              </w:rPr>
            </w:pPr>
            <w:r w:rsidRPr="00893EDB">
              <w:rPr>
                <w:rFonts w:ascii="GHEA Grapalat" w:hAnsi="GHEA Grapalat"/>
                <w:sz w:val="20"/>
                <w:szCs w:val="20"/>
              </w:rPr>
              <w:t>приобретениe услуги по измерению дворовых территорий административного района Арабкир города Еревана</w:t>
            </w:r>
          </w:p>
        </w:tc>
        <w:tc>
          <w:tcPr>
            <w:tcW w:w="1701" w:type="dxa"/>
            <w:tcBorders>
              <w:top w:val="single" w:sz="4" w:space="0" w:color="auto"/>
              <w:left w:val="single" w:sz="4" w:space="0" w:color="auto"/>
              <w:bottom w:val="single" w:sz="4" w:space="0" w:color="auto"/>
              <w:right w:val="single" w:sz="4" w:space="0" w:color="auto"/>
            </w:tcBorders>
          </w:tcPr>
          <w:p w14:paraId="33028C47" w14:textId="77777777" w:rsidR="00006B6A" w:rsidRPr="005744FC" w:rsidRDefault="00006B6A" w:rsidP="00006B6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3CC54FE" w14:textId="77777777" w:rsidR="00006B6A" w:rsidRPr="005744FC" w:rsidRDefault="00006B6A" w:rsidP="00006B6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50E5358A" w14:textId="77777777" w:rsidR="00006B6A" w:rsidRPr="005744FC" w:rsidRDefault="00006B6A" w:rsidP="00006B6A">
            <w:pPr>
              <w:widowControl w:val="0"/>
              <w:jc w:val="center"/>
              <w:rPr>
                <w:rFonts w:ascii="GHEA Grapalat" w:hAnsi="GHEA Grapalat"/>
                <w:sz w:val="20"/>
                <w:szCs w:val="20"/>
              </w:rPr>
            </w:pPr>
          </w:p>
        </w:tc>
      </w:tr>
    </w:tbl>
    <w:p w14:paraId="3B3C1F31" w14:textId="77777777" w:rsidR="00374F4A" w:rsidRPr="00DD2B43" w:rsidRDefault="00374F4A" w:rsidP="00EE54E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C858115" w14:textId="77777777" w:rsidR="00374F4A" w:rsidRPr="00567D3B" w:rsidRDefault="00374F4A" w:rsidP="00EE54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8B5B3C7" w14:textId="77777777" w:rsidR="00DC619D" w:rsidRPr="00D3436F" w:rsidRDefault="00DC619D" w:rsidP="00EE54EE">
      <w:pPr>
        <w:widowControl w:val="0"/>
        <w:jc w:val="both"/>
        <w:rPr>
          <w:rFonts w:ascii="GHEA Grapalat" w:hAnsi="GHEA Grapalat"/>
          <w:lang w:val="es-ES"/>
        </w:rPr>
      </w:pPr>
    </w:p>
    <w:p w14:paraId="5D93DBD5" w14:textId="52F24D54" w:rsidR="003D53BF" w:rsidRDefault="00B2572B" w:rsidP="00D567E8">
      <w:pPr>
        <w:widowControl w:val="0"/>
        <w:jc w:val="right"/>
        <w:rPr>
          <w:rFonts w:ascii="GHEA Grapalat" w:hAnsi="GHEA Grapalat"/>
          <w:b/>
        </w:rPr>
      </w:pPr>
      <w:r w:rsidRPr="009044F1">
        <w:rPr>
          <w:rFonts w:ascii="GHEA Grapalat" w:hAnsi="GHEA Grapalat"/>
        </w:rPr>
        <w:t>М. П.</w:t>
      </w:r>
    </w:p>
    <w:p w14:paraId="26205CBC" w14:textId="77777777" w:rsidR="003D53BF" w:rsidRDefault="003D53BF" w:rsidP="00EE54EE">
      <w:pPr>
        <w:rPr>
          <w:rFonts w:ascii="GHEA Grapalat" w:hAnsi="GHEA Grapalat"/>
          <w:b/>
        </w:rPr>
      </w:pPr>
    </w:p>
    <w:p w14:paraId="4E90A489" w14:textId="0C6552A6" w:rsidR="00B217BB" w:rsidRDefault="00B217BB" w:rsidP="00EE54EE">
      <w:pPr>
        <w:rPr>
          <w:rFonts w:ascii="GHEA Grapalat" w:hAnsi="GHEA Grapalat"/>
          <w:b/>
        </w:rPr>
      </w:pPr>
      <w:r>
        <w:rPr>
          <w:rFonts w:ascii="GHEA Grapalat" w:hAnsi="GHEA Grapalat"/>
          <w:b/>
        </w:rPr>
        <w:br w:type="page"/>
      </w:r>
    </w:p>
    <w:p w14:paraId="3F5E2506" w14:textId="77777777" w:rsidR="00A77CB2" w:rsidRPr="00B138F3" w:rsidRDefault="00A77CB2"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B3E0CA" w14:textId="77777777" w:rsidR="00A77CB2" w:rsidRDefault="00A77CB2" w:rsidP="00EE54EE">
      <w:pPr>
        <w:jc w:val="both"/>
        <w:rPr>
          <w:rFonts w:ascii="GHEA Grapalat" w:hAnsi="GHEA Grapalat"/>
          <w:i/>
          <w:sz w:val="22"/>
          <w:szCs w:val="22"/>
        </w:rPr>
      </w:pPr>
    </w:p>
    <w:p w14:paraId="2AC38764" w14:textId="77777777" w:rsidR="003D2FE2" w:rsidRPr="00503411" w:rsidRDefault="003D2FE2" w:rsidP="00EE54EE">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14:paraId="2A2DD149" w14:textId="5D62A2F0" w:rsidR="003D2FE2" w:rsidRPr="00302A3A" w:rsidRDefault="003D2FE2" w:rsidP="00EE54EE">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sidR="00CF301E">
        <w:rPr>
          <w:rFonts w:ascii="GHEA Grapalat" w:hAnsi="GHEA Grapalat"/>
          <w:b/>
          <w:i/>
          <w:sz w:val="22"/>
          <w:szCs w:val="22"/>
        </w:rPr>
        <w:t>ЗАПРОСА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09321B">
        <w:rPr>
          <w:rFonts w:ascii="GHEA Grapalat" w:hAnsi="GHEA Grapalat"/>
          <w:b/>
        </w:rPr>
        <w:t>EQ-GHTsDzB-</w:t>
      </w:r>
      <w:r w:rsidR="00232E53">
        <w:rPr>
          <w:rFonts w:ascii="GHEA Grapalat" w:hAnsi="GHEA Grapalat"/>
          <w:b/>
        </w:rPr>
        <w:t>26/62</w:t>
      </w:r>
    </w:p>
    <w:p w14:paraId="3AC29BB6" w14:textId="77777777" w:rsidR="003D2FE2" w:rsidRPr="00B138F3" w:rsidRDefault="003D2FE2" w:rsidP="00EE54EE">
      <w:pPr>
        <w:widowControl w:val="0"/>
        <w:jc w:val="center"/>
        <w:rPr>
          <w:rFonts w:ascii="GHEA Grapalat" w:hAnsi="GHEA Grapalat"/>
          <w:b/>
          <w:sz w:val="22"/>
          <w:szCs w:val="22"/>
        </w:rPr>
      </w:pPr>
    </w:p>
    <w:p w14:paraId="56DC65D0" w14:textId="77777777" w:rsidR="003D2FE2" w:rsidRPr="00B138F3" w:rsidRDefault="003D2FE2" w:rsidP="00EE54EE">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03ACE74" w14:textId="77777777" w:rsidR="003D2FE2" w:rsidRPr="00B138F3" w:rsidRDefault="003D2FE2" w:rsidP="00EE54EE">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368D4B3" w14:textId="77777777" w:rsidTr="00B932B8">
        <w:tc>
          <w:tcPr>
            <w:tcW w:w="4786" w:type="dxa"/>
          </w:tcPr>
          <w:p w14:paraId="4B0F1593" w14:textId="77777777" w:rsidR="003D2FE2" w:rsidRPr="00B138F3" w:rsidRDefault="003D2FE2" w:rsidP="00EE54EE">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CBB95A6" w14:textId="77777777" w:rsidR="003D2FE2" w:rsidRPr="00B138F3" w:rsidRDefault="003D2FE2" w:rsidP="00EE54EE">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14:paraId="47B4B73C" w14:textId="77777777" w:rsidR="003D2FE2" w:rsidRPr="00B138F3" w:rsidRDefault="003D2FE2" w:rsidP="00EE54EE">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AE65B53" w14:textId="77777777" w:rsidR="003D2FE2" w:rsidRPr="00B138F3" w:rsidRDefault="003D2FE2" w:rsidP="00EE54EE">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24A79E2" w14:textId="77777777" w:rsidR="003D2FE2" w:rsidRPr="00B138F3" w:rsidRDefault="003D2FE2" w:rsidP="00EE54EE">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E32C153" w14:textId="77777777" w:rsidR="003D2FE2" w:rsidRPr="00B138F3" w:rsidRDefault="003D2FE2" w:rsidP="00EE54EE">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C2F481E" w14:textId="77777777" w:rsidR="003D2FE2" w:rsidRPr="00B138F3" w:rsidRDefault="003D2FE2" w:rsidP="00EE54EE">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CEEA53A" w14:textId="77777777" w:rsidR="003D2FE2" w:rsidRPr="00B138F3" w:rsidRDefault="003D2FE2" w:rsidP="00EE54EE">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A458581" w14:textId="77777777" w:rsidR="003D2FE2" w:rsidRPr="00B138F3" w:rsidRDefault="003D2FE2" w:rsidP="00EE54EE">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781F5AD6" w14:textId="77777777" w:rsidR="003D2FE2" w:rsidRPr="00B138F3" w:rsidRDefault="003D2FE2" w:rsidP="00EE54EE">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5ECADB0" w14:textId="77777777" w:rsidR="003D2FE2" w:rsidRPr="00B138F3" w:rsidRDefault="003D2FE2" w:rsidP="00EE54EE">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3D03325" w14:textId="77777777" w:rsidR="003D2FE2" w:rsidRPr="00B138F3" w:rsidRDefault="003D2FE2" w:rsidP="00EE54EE">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546F619" w14:textId="77777777" w:rsidR="003D2FE2" w:rsidRPr="00B138F3" w:rsidRDefault="003D2FE2" w:rsidP="00EE54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E5BE6E3"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6B56916"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8D2392"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99A62D1"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2CDD067"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CC0EF84"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B1443D"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93B53A"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C9C161D"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w:t>
      </w:r>
      <w:r w:rsidRPr="00B138F3">
        <w:rPr>
          <w:rFonts w:ascii="GHEA Grapalat" w:hAnsi="GHEA Grapalat"/>
          <w:sz w:val="22"/>
          <w:szCs w:val="22"/>
        </w:rPr>
        <w:lastRenderedPageBreak/>
        <w:t>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B09182C"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6F12E52"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D8ACD90" w14:textId="77777777" w:rsidR="003D2FE2" w:rsidRPr="00B138F3" w:rsidRDefault="003D2FE2" w:rsidP="00EE54EE">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0FCFBFC" w14:textId="77777777" w:rsidR="003D2FE2" w:rsidRPr="00B138F3" w:rsidRDefault="003D2FE2" w:rsidP="00EE54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45BB0E2"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C9DD319" w14:textId="77777777" w:rsidR="003D2FE2" w:rsidRPr="00B138F3"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DB84FCE" w14:textId="77777777" w:rsidR="003D2FE2" w:rsidRPr="00B138F3" w:rsidDel="00A13215" w:rsidRDefault="003D2FE2" w:rsidP="00EE54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DA7711" w14:textId="77777777" w:rsidR="003D2FE2" w:rsidRPr="00B138F3" w:rsidRDefault="003D2FE2" w:rsidP="00EE54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21689DE" w14:textId="77777777" w:rsidR="003D2FE2" w:rsidRPr="00B138F3" w:rsidRDefault="003D2FE2" w:rsidP="00EE54EE">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5B3B016" w14:textId="77777777" w:rsidR="003D2FE2" w:rsidRPr="00B138F3" w:rsidRDefault="003D2FE2" w:rsidP="00EE54EE">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49771CCD" w14:textId="77777777" w:rsidR="003D2FE2" w:rsidRPr="00B138F3" w:rsidRDefault="003D2FE2" w:rsidP="00EE54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998C906" w14:textId="77777777" w:rsidR="003D2FE2" w:rsidRPr="00B138F3" w:rsidRDefault="003D2FE2" w:rsidP="00EE54EE">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7564E23D" w14:textId="77777777" w:rsidR="003D2FE2" w:rsidRPr="00B138F3" w:rsidRDefault="003D2FE2" w:rsidP="00EE54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A483020" w14:textId="77777777" w:rsidR="003D2FE2" w:rsidRPr="00B138F3" w:rsidRDefault="003D2FE2" w:rsidP="00EE54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E6B201A" w14:textId="77777777" w:rsidR="000211F4" w:rsidRDefault="003D2FE2" w:rsidP="00EE54EE">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EBB7589" w14:textId="77777777" w:rsidR="00686472" w:rsidRPr="003A1A43" w:rsidRDefault="00686472" w:rsidP="00EE54EE">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2898FEC9" w14:textId="77777777" w:rsidR="00686472" w:rsidRPr="003A1A43" w:rsidRDefault="00686472" w:rsidP="00EE54EE">
      <w:pPr>
        <w:widowControl w:val="0"/>
        <w:jc w:val="both"/>
        <w:rPr>
          <w:rFonts w:ascii="GHEA Grapalat" w:hAnsi="GHEA Grapalat"/>
          <w:sz w:val="22"/>
          <w:szCs w:val="22"/>
        </w:rPr>
      </w:pPr>
    </w:p>
    <w:p w14:paraId="10731BCC" w14:textId="77777777" w:rsidR="00686472" w:rsidRPr="003A1A43" w:rsidRDefault="00686472" w:rsidP="00EE54EE">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2AFE0C1F" w14:textId="77777777" w:rsidR="00686472" w:rsidRPr="00EF0787" w:rsidRDefault="00686472" w:rsidP="00EE54EE">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14:paraId="6F23BEC6" w14:textId="77777777" w:rsidR="00686472" w:rsidRPr="003A1A43" w:rsidRDefault="00686472" w:rsidP="00EE54EE">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495AB701" w14:textId="77777777" w:rsidR="00686472" w:rsidRPr="00B138F3" w:rsidRDefault="00DE4A78" w:rsidP="00EE54E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14:paraId="382B6B9E" w14:textId="77777777" w:rsidR="00686472" w:rsidRPr="00830700" w:rsidRDefault="00686472" w:rsidP="00EE54EE">
      <w:pPr>
        <w:widowControl w:val="0"/>
        <w:rPr>
          <w:rFonts w:ascii="GHEA Grapalat" w:hAnsi="GHEA Grapalat"/>
          <w:sz w:val="22"/>
          <w:szCs w:val="22"/>
          <w:vertAlign w:val="superscript"/>
        </w:rPr>
      </w:pPr>
    </w:p>
    <w:p w14:paraId="74CC6676" w14:textId="77777777" w:rsidR="000211F4" w:rsidRPr="006F01C7" w:rsidRDefault="000211F4" w:rsidP="00EE54EE">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6083A371" w14:textId="77777777" w:rsidR="000211F4" w:rsidRPr="006F01C7" w:rsidRDefault="000211F4" w:rsidP="00EE54EE">
      <w:pPr>
        <w:widowControl w:val="0"/>
        <w:jc w:val="both"/>
        <w:rPr>
          <w:rFonts w:ascii="GHEA Grapalat" w:hAnsi="GHEA Grapalat"/>
          <w:sz w:val="22"/>
          <w:szCs w:val="22"/>
        </w:rPr>
      </w:pPr>
    </w:p>
    <w:p w14:paraId="35221984" w14:textId="77777777" w:rsidR="000211F4" w:rsidRPr="006F01C7" w:rsidRDefault="000211F4" w:rsidP="00EE54EE">
      <w:pPr>
        <w:widowControl w:val="0"/>
        <w:jc w:val="both"/>
        <w:rPr>
          <w:rFonts w:ascii="GHEA Grapalat" w:hAnsi="GHEA Grapalat"/>
          <w:sz w:val="22"/>
          <w:szCs w:val="22"/>
        </w:rPr>
      </w:pPr>
    </w:p>
    <w:p w14:paraId="7839B344" w14:textId="77777777" w:rsidR="000211F4" w:rsidRPr="00B138F3" w:rsidRDefault="000211F4" w:rsidP="00EE54EE">
      <w:pPr>
        <w:widowControl w:val="0"/>
        <w:rPr>
          <w:rFonts w:ascii="GHEA Grapalat" w:hAnsi="GHEA Grapalat"/>
          <w:sz w:val="22"/>
          <w:szCs w:val="22"/>
        </w:rPr>
      </w:pPr>
    </w:p>
    <w:p w14:paraId="589F417F" w14:textId="77777777" w:rsidR="003D2FE2" w:rsidRPr="00B138F3" w:rsidRDefault="003D2FE2" w:rsidP="00EE54EE">
      <w:pPr>
        <w:widowControl w:val="0"/>
        <w:ind w:right="4250"/>
        <w:jc w:val="center"/>
        <w:rPr>
          <w:rFonts w:ascii="GHEA Grapalat" w:hAnsi="GHEA Grapalat"/>
          <w:sz w:val="22"/>
          <w:szCs w:val="22"/>
          <w:vertAlign w:val="superscript"/>
        </w:rPr>
      </w:pPr>
    </w:p>
    <w:p w14:paraId="70A08079" w14:textId="77777777" w:rsidR="003D2FE2" w:rsidRPr="000211F4" w:rsidRDefault="003D2FE2" w:rsidP="00EE54EE">
      <w:pPr>
        <w:widowControl w:val="0"/>
        <w:jc w:val="right"/>
        <w:rPr>
          <w:rFonts w:ascii="GHEA Grapalat" w:hAnsi="GHEA Grapalat"/>
          <w:sz w:val="22"/>
          <w:szCs w:val="22"/>
        </w:rPr>
      </w:pPr>
    </w:p>
    <w:p w14:paraId="586D8BE8" w14:textId="77777777" w:rsidR="000211F4" w:rsidRPr="000211F4" w:rsidRDefault="000211F4" w:rsidP="00EE54EE">
      <w:pPr>
        <w:widowControl w:val="0"/>
        <w:jc w:val="right"/>
        <w:rPr>
          <w:rFonts w:ascii="GHEA Grapalat" w:hAnsi="GHEA Grapalat"/>
          <w:sz w:val="22"/>
          <w:szCs w:val="22"/>
        </w:rPr>
      </w:pPr>
    </w:p>
    <w:p w14:paraId="7D9D171F" w14:textId="77777777" w:rsidR="003D2FE2" w:rsidRPr="00B138F3" w:rsidRDefault="003D2FE2" w:rsidP="00EE54EE">
      <w:pPr>
        <w:widowControl w:val="0"/>
        <w:jc w:val="both"/>
        <w:rPr>
          <w:rFonts w:ascii="GHEA Grapalat" w:hAnsi="GHEA Grapalat"/>
          <w:sz w:val="22"/>
          <w:szCs w:val="22"/>
        </w:rPr>
      </w:pPr>
    </w:p>
    <w:p w14:paraId="0E8D0A48" w14:textId="77777777" w:rsidR="003D2FE2" w:rsidRPr="00B138F3" w:rsidRDefault="003D2FE2" w:rsidP="00EE54EE">
      <w:pPr>
        <w:widowControl w:val="0"/>
        <w:jc w:val="both"/>
        <w:rPr>
          <w:rFonts w:ascii="GHEA Grapalat" w:hAnsi="GHEA Grapalat"/>
          <w:sz w:val="22"/>
          <w:szCs w:val="22"/>
        </w:rPr>
      </w:pPr>
    </w:p>
    <w:p w14:paraId="53D0361C" w14:textId="77777777" w:rsidR="003D2FE2" w:rsidRPr="00B138F3" w:rsidRDefault="003D2FE2" w:rsidP="00EE54EE">
      <w:pPr>
        <w:rPr>
          <w:sz w:val="22"/>
          <w:szCs w:val="22"/>
        </w:rPr>
      </w:pPr>
    </w:p>
    <w:p w14:paraId="75B8B4B9" w14:textId="77777777" w:rsidR="001005B0" w:rsidRPr="00B138F3" w:rsidRDefault="001005B0" w:rsidP="00EE54EE">
      <w:pPr>
        <w:widowControl w:val="0"/>
        <w:ind w:left="567" w:right="565"/>
        <w:jc w:val="both"/>
        <w:rPr>
          <w:rFonts w:ascii="GHEA Grapalat" w:hAnsi="GHEA Grapalat"/>
          <w:sz w:val="22"/>
          <w:szCs w:val="22"/>
        </w:rPr>
      </w:pPr>
    </w:p>
    <w:p w14:paraId="49FA1445" w14:textId="77777777" w:rsidR="001005B0" w:rsidRPr="00B138F3" w:rsidRDefault="001005B0" w:rsidP="00EE54EE">
      <w:pPr>
        <w:widowControl w:val="0"/>
        <w:ind w:left="567" w:right="565"/>
        <w:jc w:val="center"/>
        <w:rPr>
          <w:rFonts w:ascii="GHEA Grapalat" w:hAnsi="GHEA Grapalat"/>
          <w:b/>
          <w:sz w:val="22"/>
          <w:szCs w:val="22"/>
        </w:rPr>
      </w:pPr>
    </w:p>
    <w:p w14:paraId="19E866AC" w14:textId="77777777" w:rsidR="001005B0" w:rsidRPr="00B138F3" w:rsidRDefault="001005B0" w:rsidP="00EE54EE">
      <w:pPr>
        <w:widowControl w:val="0"/>
        <w:ind w:left="567" w:right="565"/>
        <w:jc w:val="center"/>
        <w:rPr>
          <w:rFonts w:ascii="GHEA Grapalat" w:hAnsi="GHEA Grapalat"/>
          <w:b/>
          <w:sz w:val="22"/>
          <w:szCs w:val="22"/>
        </w:rPr>
      </w:pPr>
    </w:p>
    <w:p w14:paraId="03B79287" w14:textId="77777777" w:rsidR="001005B0" w:rsidRPr="00B138F3" w:rsidRDefault="001005B0" w:rsidP="00EE54EE">
      <w:pPr>
        <w:widowControl w:val="0"/>
        <w:ind w:left="567" w:right="565"/>
        <w:jc w:val="center"/>
        <w:rPr>
          <w:rFonts w:ascii="GHEA Grapalat" w:hAnsi="GHEA Grapalat"/>
          <w:b/>
          <w:sz w:val="22"/>
          <w:szCs w:val="22"/>
        </w:rPr>
      </w:pPr>
    </w:p>
    <w:p w14:paraId="347D07CE" w14:textId="77777777" w:rsidR="001005B0" w:rsidRPr="00B138F3" w:rsidRDefault="001005B0" w:rsidP="00EE54EE">
      <w:pPr>
        <w:widowControl w:val="0"/>
        <w:ind w:left="567" w:right="565"/>
        <w:jc w:val="center"/>
        <w:rPr>
          <w:rFonts w:ascii="GHEA Grapalat" w:hAnsi="GHEA Grapalat"/>
          <w:b/>
          <w:sz w:val="22"/>
          <w:szCs w:val="22"/>
        </w:rPr>
      </w:pPr>
    </w:p>
    <w:p w14:paraId="3BA13D9B" w14:textId="77777777" w:rsidR="001005B0" w:rsidRPr="00B138F3" w:rsidRDefault="001005B0" w:rsidP="00EE54EE">
      <w:pPr>
        <w:widowControl w:val="0"/>
        <w:ind w:left="567" w:right="565"/>
        <w:jc w:val="center"/>
        <w:rPr>
          <w:rFonts w:ascii="GHEA Grapalat" w:hAnsi="GHEA Grapalat"/>
          <w:b/>
          <w:sz w:val="22"/>
          <w:szCs w:val="22"/>
        </w:rPr>
      </w:pPr>
    </w:p>
    <w:p w14:paraId="33C53FFF" w14:textId="77777777" w:rsidR="001005B0" w:rsidRPr="00B138F3" w:rsidRDefault="001005B0" w:rsidP="00EE54EE">
      <w:pPr>
        <w:widowControl w:val="0"/>
        <w:ind w:left="567" w:right="565"/>
        <w:jc w:val="center"/>
        <w:rPr>
          <w:rFonts w:ascii="GHEA Grapalat" w:hAnsi="GHEA Grapalat"/>
          <w:b/>
        </w:rPr>
      </w:pPr>
    </w:p>
    <w:p w14:paraId="3134E790" w14:textId="77777777" w:rsidR="001005B0" w:rsidRPr="00B138F3" w:rsidRDefault="001005B0" w:rsidP="00EE54EE">
      <w:pPr>
        <w:widowControl w:val="0"/>
        <w:ind w:left="567" w:right="565"/>
        <w:jc w:val="center"/>
        <w:rPr>
          <w:rFonts w:ascii="GHEA Grapalat" w:hAnsi="GHEA Grapalat"/>
          <w:b/>
        </w:rPr>
      </w:pPr>
    </w:p>
    <w:p w14:paraId="55A4558E" w14:textId="77777777" w:rsidR="001005B0" w:rsidRPr="00B138F3" w:rsidRDefault="001005B0" w:rsidP="00EE54EE">
      <w:pPr>
        <w:widowControl w:val="0"/>
        <w:ind w:left="567" w:right="565"/>
        <w:jc w:val="center"/>
        <w:rPr>
          <w:rFonts w:ascii="GHEA Grapalat" w:hAnsi="GHEA Grapalat"/>
          <w:b/>
        </w:rPr>
      </w:pPr>
    </w:p>
    <w:p w14:paraId="1C73050D" w14:textId="77777777" w:rsidR="001005B0" w:rsidRPr="00B138F3" w:rsidRDefault="001005B0" w:rsidP="00EE54EE">
      <w:pPr>
        <w:widowControl w:val="0"/>
        <w:ind w:left="567" w:right="565"/>
        <w:jc w:val="center"/>
        <w:rPr>
          <w:rFonts w:ascii="GHEA Grapalat" w:hAnsi="GHEA Grapalat"/>
          <w:b/>
        </w:rPr>
      </w:pPr>
    </w:p>
    <w:p w14:paraId="03957CBF" w14:textId="77777777" w:rsidR="001005B0" w:rsidRPr="00B138F3" w:rsidRDefault="001005B0" w:rsidP="00EE54EE">
      <w:pPr>
        <w:widowControl w:val="0"/>
        <w:ind w:left="567" w:right="565"/>
        <w:jc w:val="center"/>
        <w:rPr>
          <w:rFonts w:ascii="GHEA Grapalat" w:hAnsi="GHEA Grapalat"/>
          <w:b/>
        </w:rPr>
      </w:pPr>
    </w:p>
    <w:p w14:paraId="18DF67A2" w14:textId="77777777" w:rsidR="001005B0" w:rsidRPr="00B138F3" w:rsidRDefault="001005B0" w:rsidP="00EE54EE">
      <w:pPr>
        <w:widowControl w:val="0"/>
        <w:ind w:left="567" w:right="565"/>
        <w:jc w:val="center"/>
        <w:rPr>
          <w:rFonts w:ascii="GHEA Grapalat" w:hAnsi="GHEA Grapalat"/>
          <w:b/>
        </w:rPr>
      </w:pPr>
    </w:p>
    <w:p w14:paraId="4D9766D3" w14:textId="77777777" w:rsidR="001005B0" w:rsidRPr="00B138F3" w:rsidRDefault="001005B0" w:rsidP="00EE54EE">
      <w:pPr>
        <w:widowControl w:val="0"/>
        <w:ind w:left="567" w:right="565"/>
        <w:jc w:val="center"/>
        <w:rPr>
          <w:rFonts w:ascii="GHEA Grapalat" w:hAnsi="GHEA Grapalat"/>
          <w:b/>
        </w:rPr>
      </w:pPr>
    </w:p>
    <w:p w14:paraId="4450969A" w14:textId="77777777" w:rsidR="001005B0" w:rsidRDefault="001005B0" w:rsidP="00EE54EE">
      <w:pPr>
        <w:widowControl w:val="0"/>
        <w:ind w:left="567" w:right="565"/>
        <w:jc w:val="center"/>
        <w:rPr>
          <w:rFonts w:ascii="GHEA Grapalat" w:hAnsi="GHEA Grapalat"/>
          <w:b/>
          <w:lang w:val="hy-AM"/>
        </w:rPr>
      </w:pPr>
    </w:p>
    <w:p w14:paraId="62AE65A3" w14:textId="77777777" w:rsidR="00E752B6" w:rsidRDefault="00E752B6" w:rsidP="00EE54EE">
      <w:pPr>
        <w:widowControl w:val="0"/>
        <w:ind w:left="567" w:right="565"/>
        <w:jc w:val="center"/>
        <w:rPr>
          <w:rFonts w:ascii="GHEA Grapalat" w:hAnsi="GHEA Grapalat"/>
          <w:b/>
          <w:lang w:val="hy-AM"/>
        </w:rPr>
      </w:pPr>
    </w:p>
    <w:p w14:paraId="577E1A4C" w14:textId="77777777" w:rsidR="00E752B6" w:rsidRDefault="00E752B6" w:rsidP="00EE54EE">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C03ADE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3A7A9" w14:textId="77777777" w:rsidR="00E752B6" w:rsidRPr="00B138F3" w:rsidRDefault="00E752B6" w:rsidP="00EE54EE">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6AD9EBC2"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333089" w14:textId="77777777" w:rsidR="00E752B6" w:rsidRPr="00B138F3" w:rsidRDefault="00E752B6" w:rsidP="00EE54EE">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FFCA846"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65236" w14:textId="77777777" w:rsidR="00E752B6" w:rsidRPr="00B138F3" w:rsidRDefault="00E752B6" w:rsidP="00EE54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88A38BB"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06A49"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D5E0DC2"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F18FB"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5ED93F21"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28446"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3EE94C2"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57BCB0"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E5B3B67"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DDB1A"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0C77ACBF"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2B8C9" w14:textId="2EF9F932"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A7025">
              <w:rPr>
                <w:rFonts w:ascii="GHEA Grapalat" w:hAnsi="GHEA Grapalat"/>
              </w:rPr>
              <w:t xml:space="preserve"> </w:t>
            </w:r>
            <w:r w:rsidR="007A7025">
              <w:rPr>
                <w:rFonts w:ascii="GHEA Grapalat" w:hAnsi="GHEA Grapalat"/>
                <w:spacing w:val="-6"/>
              </w:rPr>
              <w:t xml:space="preserve"> мэрия города Ереван</w:t>
            </w:r>
          </w:p>
        </w:tc>
      </w:tr>
      <w:tr w:rsidR="00E752B6" w:rsidRPr="00B138F3" w14:paraId="14AA9650"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2AD7ED" w14:textId="77777777" w:rsidR="00E752B6" w:rsidRPr="006B336A" w:rsidRDefault="00E752B6" w:rsidP="00EE54EE">
            <w:pPr>
              <w:widowControl w:val="0"/>
              <w:tabs>
                <w:tab w:val="left" w:pos="855"/>
              </w:tabs>
              <w:ind w:left="360"/>
              <w:rPr>
                <w:rFonts w:ascii="GHEA Grapalat" w:hAnsi="GHEA Grapalat"/>
                <w:lang w:val="hy-AM"/>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31D8D674"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52E29" w14:textId="138D10B2"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7A7025">
              <w:rPr>
                <w:rFonts w:ascii="GHEA Grapalat" w:hAnsi="GHEA Grapalat"/>
              </w:rPr>
              <w:t xml:space="preserve"> </w:t>
            </w:r>
            <w:r w:rsidR="007A7025" w:rsidRPr="00206B87">
              <w:rPr>
                <w:rFonts w:ascii="GHEA Grapalat" w:hAnsi="GHEA Grapalat"/>
                <w:sz w:val="20"/>
                <w:szCs w:val="20"/>
                <w:lang w:val="hy-AM"/>
              </w:rPr>
              <w:t>02593108</w:t>
            </w:r>
          </w:p>
        </w:tc>
      </w:tr>
      <w:tr w:rsidR="00E752B6" w:rsidRPr="00B138F3" w14:paraId="52764327"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A7E7D8" w14:textId="5F5CE67F" w:rsidR="00E752B6" w:rsidRPr="006B336A" w:rsidRDefault="00E752B6" w:rsidP="00EE54EE">
            <w:pPr>
              <w:widowControl w:val="0"/>
              <w:tabs>
                <w:tab w:val="left" w:pos="855"/>
              </w:tabs>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7A7025">
              <w:rPr>
                <w:rFonts w:ascii="GHEA Grapalat" w:hAnsi="GHEA Grapalat"/>
              </w:rPr>
              <w:t xml:space="preserve"> </w:t>
            </w:r>
            <w:r w:rsidR="007A7025" w:rsidRPr="00D01E47">
              <w:rPr>
                <w:rFonts w:ascii="GHEA Grapalat" w:hAnsi="GHEA Grapalat"/>
                <w:sz w:val="20"/>
                <w:szCs w:val="20"/>
              </w:rPr>
              <w:t xml:space="preserve"> </w:t>
            </w:r>
            <w:r w:rsidR="006B336A" w:rsidRPr="006B336A">
              <w:rPr>
                <w:rFonts w:ascii="GHEA Grapalat" w:hAnsi="GHEA Grapalat"/>
                <w:sz w:val="20"/>
                <w:szCs w:val="20"/>
              </w:rPr>
              <w:t>оперативное управление</w:t>
            </w:r>
            <w:r w:rsidR="006B336A">
              <w:rPr>
                <w:rFonts w:ascii="GHEA Grapalat" w:hAnsi="GHEA Grapalat"/>
                <w:sz w:val="20"/>
                <w:szCs w:val="20"/>
                <w:lang w:val="hy-AM"/>
              </w:rPr>
              <w:t xml:space="preserve"> </w:t>
            </w:r>
            <w:r w:rsidR="006B336A">
              <w:rPr>
                <w:rFonts w:ascii="GHEA Grapalat" w:hAnsi="GHEA Grapalat"/>
                <w:sz w:val="20"/>
                <w:szCs w:val="20"/>
              </w:rPr>
              <w:t>м</w:t>
            </w:r>
            <w:r w:rsidR="006B336A" w:rsidRPr="006B336A">
              <w:rPr>
                <w:rFonts w:ascii="GHEA Grapalat" w:hAnsi="GHEA Grapalat"/>
                <w:sz w:val="20"/>
                <w:szCs w:val="20"/>
                <w:lang w:val="hy-AM"/>
              </w:rPr>
              <w:t>инистерство финансов РА</w:t>
            </w:r>
          </w:p>
        </w:tc>
      </w:tr>
      <w:tr w:rsidR="00E752B6" w:rsidRPr="00B138F3" w14:paraId="427E646F"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FB0869" w14:textId="5E031F62"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7A7025">
              <w:rPr>
                <w:rFonts w:ascii="GHEA Grapalat" w:hAnsi="GHEA Grapalat"/>
              </w:rPr>
              <w:t xml:space="preserve"> </w:t>
            </w:r>
            <w:r w:rsidR="007A7025" w:rsidRPr="00206B87">
              <w:rPr>
                <w:rFonts w:ascii="GHEA Grapalat" w:hAnsi="GHEA Grapalat" w:cs="Arial"/>
                <w:sz w:val="20"/>
                <w:szCs w:val="20"/>
                <w:lang w:val="hy-AM"/>
              </w:rPr>
              <w:t>900015211429</w:t>
            </w:r>
          </w:p>
        </w:tc>
      </w:tr>
      <w:tr w:rsidR="00E752B6" w:rsidRPr="00B138F3" w14:paraId="7561770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FCA53"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578AACA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FBC61"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0188B1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F6813" w14:textId="06C9A1E9"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7A7025">
              <w:rPr>
                <w:rFonts w:ascii="GHEA Grapalat" w:hAnsi="GHEA Grapalat"/>
              </w:rPr>
              <w:t xml:space="preserve">  Драм РА, AMD</w:t>
            </w:r>
          </w:p>
        </w:tc>
      </w:tr>
      <w:tr w:rsidR="00E752B6" w:rsidRPr="00B138F3" w14:paraId="5D663E1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C4094"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14:paraId="6CB6AC75"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3668C768"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06B94975"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02EFE1"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B800CA7"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3C242" w14:textId="77777777" w:rsidR="00E752B6" w:rsidRPr="00B138F3" w:rsidRDefault="00E752B6" w:rsidP="00EE54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A929955"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A726916" w14:textId="77777777" w:rsidR="00E752B6" w:rsidRPr="00B138F3" w:rsidRDefault="00E752B6" w:rsidP="00EE54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2366C1A" w14:textId="77777777" w:rsidR="00E752B6" w:rsidRPr="00B138F3" w:rsidRDefault="00E752B6" w:rsidP="00EE54EE">
            <w:pPr>
              <w:widowControl w:val="0"/>
              <w:rPr>
                <w:rFonts w:ascii="GHEA Grapalat" w:hAnsi="GHEA Grapalat" w:cs="Sylfaen"/>
              </w:rPr>
            </w:pPr>
          </w:p>
          <w:p w14:paraId="4CDDE5B4"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77C2166F" w14:textId="77777777" w:rsidR="00E752B6" w:rsidRPr="00B138F3" w:rsidRDefault="00E752B6" w:rsidP="00EE54EE">
            <w:pPr>
              <w:widowControl w:val="0"/>
              <w:rPr>
                <w:rFonts w:ascii="GHEA Grapalat" w:hAnsi="GHEA Grapalat" w:cs="Sylfaen"/>
              </w:rPr>
            </w:pPr>
          </w:p>
          <w:p w14:paraId="6BE39DAD"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1624F1B5" w14:textId="77777777" w:rsidR="00E752B6" w:rsidRPr="00B138F3" w:rsidRDefault="00E752B6" w:rsidP="00EE54EE">
            <w:pPr>
              <w:widowControl w:val="0"/>
              <w:rPr>
                <w:rFonts w:ascii="GHEA Grapalat" w:hAnsi="GHEA Grapalat" w:cs="Sylfaen"/>
              </w:rPr>
            </w:pPr>
          </w:p>
          <w:p w14:paraId="225969F9" w14:textId="77777777" w:rsidR="00E752B6" w:rsidRPr="00B138F3" w:rsidRDefault="00E752B6" w:rsidP="00EE54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B43384B" w14:textId="77777777" w:rsidR="00E752B6" w:rsidRPr="00B138F3" w:rsidRDefault="00E752B6" w:rsidP="00EE54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CD36FFC" w14:textId="77777777" w:rsidR="00E752B6" w:rsidRPr="00B138F3" w:rsidRDefault="00E752B6" w:rsidP="00EE54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67BEF1D" w14:textId="77777777" w:rsidR="00E752B6" w:rsidRPr="00B138F3" w:rsidRDefault="00E752B6" w:rsidP="00EE54EE">
            <w:pPr>
              <w:widowControl w:val="0"/>
              <w:rPr>
                <w:rFonts w:ascii="GHEA Grapalat" w:hAnsi="GHEA Grapalat" w:cs="Sylfaen"/>
              </w:rPr>
            </w:pPr>
          </w:p>
          <w:p w14:paraId="2B90F9D6"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73CD5976" w14:textId="77777777" w:rsidR="00E752B6" w:rsidRPr="00B138F3" w:rsidRDefault="00E752B6" w:rsidP="00EE54EE">
            <w:pPr>
              <w:widowControl w:val="0"/>
              <w:jc w:val="right"/>
              <w:rPr>
                <w:rFonts w:ascii="GHEA Grapalat" w:hAnsi="GHEA Grapalat" w:cs="Tahoma"/>
              </w:rPr>
            </w:pPr>
          </w:p>
          <w:p w14:paraId="27EDF217"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6E6D1752" w14:textId="77777777" w:rsidR="00E752B6" w:rsidRPr="00B138F3" w:rsidRDefault="00E752B6" w:rsidP="00EE54EE">
            <w:pPr>
              <w:widowControl w:val="0"/>
              <w:rPr>
                <w:rFonts w:ascii="GHEA Grapalat" w:hAnsi="GHEA Grapalat" w:cs="Sylfaen"/>
              </w:rPr>
            </w:pPr>
          </w:p>
          <w:p w14:paraId="6A24A31E" w14:textId="77777777" w:rsidR="00E752B6" w:rsidRPr="00B138F3" w:rsidRDefault="00E752B6" w:rsidP="00EE54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161EB684"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051106C8" w14:textId="77777777" w:rsidR="00E752B6" w:rsidRPr="00B138F3" w:rsidRDefault="00E752B6" w:rsidP="00EE54EE">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3DE345" w14:textId="77777777" w:rsidR="00E752B6" w:rsidRPr="00B138F3" w:rsidRDefault="00E752B6" w:rsidP="00EE54EE">
            <w:pPr>
              <w:widowControl w:val="0"/>
              <w:rPr>
                <w:rFonts w:ascii="GHEA Grapalat" w:hAnsi="GHEA Grapalat"/>
              </w:rPr>
            </w:pPr>
          </w:p>
          <w:p w14:paraId="5644CC3F"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285C623B" w14:textId="77777777" w:rsidR="00E752B6" w:rsidRPr="00B138F3" w:rsidRDefault="00E752B6" w:rsidP="00EE54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B314700" w14:textId="77777777" w:rsidR="00E752B6" w:rsidRPr="00B138F3" w:rsidRDefault="00E752B6" w:rsidP="00EE54EE">
            <w:pPr>
              <w:widowControl w:val="0"/>
              <w:rPr>
                <w:rFonts w:ascii="GHEA Grapalat" w:hAnsi="GHEA Grapalat" w:cs="Tahoma"/>
              </w:rPr>
            </w:pPr>
          </w:p>
          <w:p w14:paraId="2C7DB57A" w14:textId="77777777" w:rsidR="00E752B6" w:rsidRPr="00B138F3" w:rsidRDefault="00E752B6" w:rsidP="00EE54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DA7C124" w14:textId="77777777" w:rsidR="00E752B6" w:rsidRPr="00B138F3" w:rsidRDefault="00E752B6" w:rsidP="00EE54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7A96847" w14:textId="77777777" w:rsidR="00E752B6" w:rsidRPr="00B138F3" w:rsidRDefault="00E752B6" w:rsidP="00EE54EE">
            <w:pPr>
              <w:widowControl w:val="0"/>
              <w:rPr>
                <w:rFonts w:ascii="GHEA Grapalat" w:hAnsi="GHEA Grapalat" w:cs="Tahoma"/>
              </w:rPr>
            </w:pPr>
          </w:p>
          <w:p w14:paraId="191262B5"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71617758" w14:textId="77777777" w:rsidR="00E752B6" w:rsidRPr="00B138F3" w:rsidRDefault="00E752B6" w:rsidP="00EE54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32C50A6" w14:textId="77777777" w:rsidR="00E752B6" w:rsidRPr="00B138F3" w:rsidRDefault="00E752B6" w:rsidP="00EE54EE">
            <w:pPr>
              <w:widowControl w:val="0"/>
              <w:rPr>
                <w:rFonts w:ascii="GHEA Grapalat" w:hAnsi="GHEA Grapalat" w:cs="Arial"/>
              </w:rPr>
            </w:pPr>
          </w:p>
        </w:tc>
      </w:tr>
      <w:tr w:rsidR="00E752B6" w:rsidRPr="00B138F3" w14:paraId="584D339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334CA0FF" w14:textId="77777777" w:rsidR="00E752B6" w:rsidRPr="00B138F3" w:rsidRDefault="00E752B6" w:rsidP="00EE54EE">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DC93593" w14:textId="77777777" w:rsidR="00E752B6" w:rsidRPr="00B138F3" w:rsidRDefault="00E752B6" w:rsidP="00EE54EE">
            <w:pPr>
              <w:widowControl w:val="0"/>
              <w:rPr>
                <w:rFonts w:ascii="GHEA Grapalat" w:hAnsi="GHEA Grapalat" w:cs="Sylfaen"/>
              </w:rPr>
            </w:pPr>
          </w:p>
          <w:p w14:paraId="4B190133" w14:textId="77777777" w:rsidR="00E752B6" w:rsidRPr="00B138F3" w:rsidRDefault="00E752B6" w:rsidP="00EE54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94FCF3B" w14:textId="77777777" w:rsidR="00E752B6" w:rsidRPr="00B138F3" w:rsidRDefault="00E752B6" w:rsidP="00EE54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5CDCBC6" w14:textId="77777777" w:rsidR="00E752B6" w:rsidRPr="00B138F3" w:rsidRDefault="00E752B6" w:rsidP="00EE54EE">
            <w:pPr>
              <w:widowControl w:val="0"/>
              <w:rPr>
                <w:rFonts w:ascii="GHEA Grapalat" w:hAnsi="GHEA Grapalat"/>
              </w:rPr>
            </w:pPr>
          </w:p>
          <w:p w14:paraId="630F2D64"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24C0EEAA" w14:textId="77777777" w:rsidR="00E752B6" w:rsidRPr="00B138F3" w:rsidRDefault="00E752B6" w:rsidP="00EE54EE">
      <w:pPr>
        <w:widowControl w:val="0"/>
        <w:jc w:val="center"/>
        <w:rPr>
          <w:rFonts w:ascii="GHEA Grapalat" w:hAnsi="GHEA Grapalat" w:cs="Sylfaen"/>
        </w:rPr>
      </w:pPr>
    </w:p>
    <w:p w14:paraId="1890BC30" w14:textId="77777777" w:rsidR="00E752B6" w:rsidRPr="00E752B6" w:rsidRDefault="00E752B6" w:rsidP="00EE54EE">
      <w:pPr>
        <w:widowControl w:val="0"/>
        <w:ind w:left="567" w:right="565"/>
        <w:jc w:val="center"/>
        <w:rPr>
          <w:rFonts w:ascii="GHEA Grapalat" w:hAnsi="GHEA Grapalat"/>
          <w:b/>
        </w:rPr>
      </w:pPr>
    </w:p>
    <w:p w14:paraId="03903B68" w14:textId="77777777" w:rsidR="001005B0" w:rsidRPr="00B138F3" w:rsidRDefault="001005B0" w:rsidP="00EE54EE">
      <w:pPr>
        <w:widowControl w:val="0"/>
        <w:ind w:left="567" w:right="565"/>
        <w:jc w:val="center"/>
        <w:rPr>
          <w:rFonts w:ascii="GHEA Grapalat" w:hAnsi="GHEA Grapalat"/>
          <w:b/>
        </w:rPr>
      </w:pPr>
    </w:p>
    <w:p w14:paraId="4F43C093" w14:textId="77777777" w:rsidR="001005B0" w:rsidRPr="00B138F3" w:rsidRDefault="001005B0" w:rsidP="00EE54EE">
      <w:pPr>
        <w:widowControl w:val="0"/>
        <w:ind w:left="567" w:right="565"/>
        <w:jc w:val="center"/>
        <w:rPr>
          <w:rFonts w:ascii="GHEA Grapalat" w:hAnsi="GHEA Grapalat"/>
          <w:b/>
        </w:rPr>
      </w:pPr>
    </w:p>
    <w:p w14:paraId="753F9F4A" w14:textId="77777777" w:rsidR="001005B0" w:rsidRPr="00B138F3" w:rsidRDefault="001005B0" w:rsidP="00EE54EE">
      <w:pPr>
        <w:widowControl w:val="0"/>
        <w:ind w:left="567" w:right="565"/>
        <w:jc w:val="center"/>
        <w:rPr>
          <w:rFonts w:ascii="GHEA Grapalat" w:hAnsi="GHEA Grapalat"/>
          <w:b/>
        </w:rPr>
      </w:pPr>
    </w:p>
    <w:p w14:paraId="24CEDC8F" w14:textId="77777777" w:rsidR="00C3421C" w:rsidRPr="00B138F3" w:rsidRDefault="00C3421C" w:rsidP="00EE54EE">
      <w:pPr>
        <w:widowControl w:val="0"/>
        <w:jc w:val="center"/>
        <w:rPr>
          <w:rFonts w:ascii="GHEA Grapalat" w:hAnsi="GHEA Grapalat" w:cs="Sylfaen"/>
        </w:rPr>
      </w:pPr>
    </w:p>
    <w:p w14:paraId="2EF02B66" w14:textId="77777777" w:rsidR="00C3421C" w:rsidRPr="00B138F3" w:rsidRDefault="00C3421C" w:rsidP="00EE54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BDAC8A" w14:textId="77777777" w:rsidR="00C3421C" w:rsidRPr="00B138F3" w:rsidRDefault="00C3421C" w:rsidP="00EE54EE">
      <w:pPr>
        <w:rPr>
          <w:rFonts w:ascii="GHEA Grapalat" w:hAnsi="GHEA Grapalat" w:cs="Sylfaen"/>
        </w:rPr>
      </w:pPr>
      <w:r w:rsidRPr="00B138F3">
        <w:rPr>
          <w:rFonts w:ascii="GHEA Grapalat" w:hAnsi="GHEA Grapalat" w:cs="Sylfaen"/>
        </w:rPr>
        <w:br w:type="page"/>
      </w:r>
    </w:p>
    <w:p w14:paraId="5D9104B8" w14:textId="77777777" w:rsidR="00C3421C" w:rsidRPr="00B138F3" w:rsidRDefault="00C3421C" w:rsidP="00EE54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931DE2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EF7D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26A348"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52F97F"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23A25D2"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C9DB55"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9F0110A"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9CA7936"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Сторона,</w:t>
            </w:r>
          </w:p>
          <w:p w14:paraId="0798D886"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DB7403C"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A27F013"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1519AB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50C96"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609ECC"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EB8DCD0"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FBF633"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120C5D0"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2134F1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A77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BAAC6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474CF5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4553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84FEE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EE6ECF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187A7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11F3358" w14:textId="77777777" w:rsidR="00C3421C" w:rsidRPr="00B138F3" w:rsidRDefault="00C3421C" w:rsidP="00EE54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01AA6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43AA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7A890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3D14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E88E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A766AA5" w14:textId="77777777" w:rsidR="00C3421C" w:rsidRPr="00B138F3" w:rsidRDefault="00C3421C" w:rsidP="00EE54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BE6114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1F31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B477D78" w14:textId="77777777" w:rsidR="00C3421C" w:rsidRPr="00B138F3" w:rsidRDefault="00C3421C"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0A51C5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B1F42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550C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F089F82" w14:textId="77777777" w:rsidR="00C3421C" w:rsidRPr="00B138F3" w:rsidRDefault="00C3421C" w:rsidP="00EE54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8DC276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15B5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7079CAC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B66358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9927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F2C7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87B7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FC52F3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B21B3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DC9ED1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33AC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A2C2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FD99E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053D4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0CC64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7E1E700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0BC69C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C4AE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2DCF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C332B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7E5C0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DF49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BD934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C81B1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B45E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6760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0F11D4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CFC1A6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CFE7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09EAA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7AD11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3124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603F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CF3E41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83194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CC1F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259AAB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4F64E9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58EB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1384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119CE8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6158BE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4FBD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B5EB95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F9A5C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27EB7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5E61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599EE0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D4C85C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55FA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23C8F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E154C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17C3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1EFA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234F37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46C6BC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E90F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BB78D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E330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96E3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C6866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A1E12D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6FAD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6291A71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8C475A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1C101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9C49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86F5E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5335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DEFA3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7316AD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DDBAA2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38956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1D50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575B6B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FEEA60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337F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66638F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A47E2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96592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C436A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70CBC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247675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5455B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691C0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6EEC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996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835E8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6CD582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BB891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B87F92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A833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194A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C5F955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F114E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BCBEB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3ED143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92CB85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5DE04D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F2154" w14:textId="77777777" w:rsidR="00C3421C" w:rsidRPr="00B138F3" w:rsidDel="0010680B" w:rsidRDefault="00C3421C" w:rsidP="00EE54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6E7C4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2A213F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5E891" w14:textId="77777777" w:rsidR="00C3421C" w:rsidRPr="00B138F3" w:rsidRDefault="00C3421C" w:rsidP="00EE54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517CEBB" w14:textId="77777777" w:rsidR="00C3421C" w:rsidRPr="00B138F3" w:rsidRDefault="00C3421C" w:rsidP="00EE54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D629D6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3E08A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B226C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DA69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69BF47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FF94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4204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86F8D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2705410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9C52D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4200F1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905A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7B593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E19B88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97D3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1BD4B2B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9D80DB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093D28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892D1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4C980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A717F4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2C200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6967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55679D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18D1290" w14:textId="77777777" w:rsidR="00C3421C" w:rsidRPr="00B138F3" w:rsidRDefault="00C3421C"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0DCFB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8E587A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B0BC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31E9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83A201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8ECD40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F4F6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4E554F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F8826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E2FC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6603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01645E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1843E3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532CD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6EB95F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E5BDA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6A8EEE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30E9C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5298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1628F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2F0D5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F622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50537B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36BD72" w14:textId="77777777" w:rsidR="00C3421C" w:rsidRPr="00B138F3" w:rsidRDefault="00C3421C" w:rsidP="00EE54EE">
            <w:pPr>
              <w:widowControl w:val="0"/>
              <w:jc w:val="center"/>
              <w:rPr>
                <w:rFonts w:ascii="GHEA Grapalat" w:hAnsi="GHEA Grapalat"/>
                <w:sz w:val="18"/>
                <w:szCs w:val="18"/>
              </w:rPr>
            </w:pPr>
          </w:p>
        </w:tc>
      </w:tr>
      <w:tr w:rsidR="00B138F3" w:rsidRPr="00B138F3" w14:paraId="28BE2C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660B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8382D5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E2FF73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BAA9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633BF96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DBFE79" w14:textId="77777777" w:rsidR="00C3421C" w:rsidRPr="00B138F3" w:rsidRDefault="00C3421C" w:rsidP="00EE54EE">
            <w:pPr>
              <w:widowControl w:val="0"/>
              <w:jc w:val="center"/>
              <w:rPr>
                <w:rFonts w:ascii="GHEA Grapalat" w:hAnsi="GHEA Grapalat"/>
                <w:sz w:val="18"/>
                <w:szCs w:val="18"/>
              </w:rPr>
            </w:pPr>
          </w:p>
        </w:tc>
      </w:tr>
      <w:tr w:rsidR="00B138F3" w:rsidRPr="00B138F3" w14:paraId="4EFDAE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CA24F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FFA00A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4F82BC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58AE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29F812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29E9DD" w14:textId="77777777" w:rsidR="00C3421C" w:rsidRPr="00B138F3" w:rsidRDefault="00C3421C" w:rsidP="00EE54EE">
            <w:pPr>
              <w:widowControl w:val="0"/>
              <w:jc w:val="center"/>
              <w:rPr>
                <w:rFonts w:ascii="GHEA Grapalat" w:hAnsi="GHEA Grapalat"/>
                <w:sz w:val="18"/>
                <w:szCs w:val="18"/>
              </w:rPr>
            </w:pPr>
          </w:p>
        </w:tc>
      </w:tr>
      <w:tr w:rsidR="00B138F3" w:rsidRPr="00B138F3" w14:paraId="74F2B4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19A86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45F17B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1EAC1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BCC2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932AF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11E40DD1" w14:textId="77777777" w:rsidR="00C3421C" w:rsidRPr="00B138F3" w:rsidRDefault="00C3421C" w:rsidP="00EE54EE">
            <w:pPr>
              <w:widowControl w:val="0"/>
              <w:jc w:val="center"/>
              <w:rPr>
                <w:rFonts w:ascii="GHEA Grapalat" w:hAnsi="GHEA Grapalat"/>
                <w:sz w:val="18"/>
                <w:szCs w:val="18"/>
              </w:rPr>
            </w:pPr>
          </w:p>
        </w:tc>
      </w:tr>
      <w:tr w:rsidR="00B138F3" w:rsidRPr="00B138F3" w14:paraId="69D2F0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3D82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887D5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3CD0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1AF8D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8C9FF1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4CEAA7" w14:textId="77777777" w:rsidR="00C3421C" w:rsidRPr="00B138F3" w:rsidRDefault="00C3421C" w:rsidP="00EE54EE">
            <w:pPr>
              <w:widowControl w:val="0"/>
              <w:jc w:val="center"/>
              <w:rPr>
                <w:rFonts w:ascii="GHEA Grapalat" w:hAnsi="GHEA Grapalat"/>
                <w:sz w:val="18"/>
                <w:szCs w:val="18"/>
              </w:rPr>
            </w:pPr>
          </w:p>
        </w:tc>
      </w:tr>
      <w:tr w:rsidR="00FF3DE9" w:rsidRPr="00B138F3" w14:paraId="332134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D6E3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29600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7570ED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2386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99EA5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C08E55" w14:textId="77777777" w:rsidR="00C3421C" w:rsidRPr="00B138F3" w:rsidRDefault="00C3421C" w:rsidP="00EE54EE">
            <w:pPr>
              <w:widowControl w:val="0"/>
              <w:jc w:val="center"/>
              <w:rPr>
                <w:rFonts w:ascii="GHEA Grapalat" w:hAnsi="GHEA Grapalat"/>
                <w:sz w:val="18"/>
                <w:szCs w:val="18"/>
              </w:rPr>
            </w:pPr>
          </w:p>
        </w:tc>
      </w:tr>
    </w:tbl>
    <w:p w14:paraId="1BEB32F0" w14:textId="77777777" w:rsidR="001005B0" w:rsidRPr="00B138F3" w:rsidRDefault="001005B0" w:rsidP="00EE54EE">
      <w:pPr>
        <w:widowControl w:val="0"/>
        <w:ind w:left="567" w:right="565"/>
        <w:jc w:val="center"/>
        <w:rPr>
          <w:rFonts w:ascii="GHEA Grapalat" w:hAnsi="GHEA Grapalat"/>
          <w:b/>
        </w:rPr>
      </w:pPr>
    </w:p>
    <w:p w14:paraId="290DEFDD" w14:textId="77777777" w:rsidR="001005B0" w:rsidRPr="00B138F3" w:rsidRDefault="001005B0" w:rsidP="00EE54EE">
      <w:pPr>
        <w:widowControl w:val="0"/>
        <w:ind w:left="567" w:right="565"/>
        <w:jc w:val="center"/>
        <w:rPr>
          <w:rFonts w:ascii="GHEA Grapalat" w:hAnsi="GHEA Grapalat"/>
          <w:b/>
        </w:rPr>
      </w:pPr>
    </w:p>
    <w:p w14:paraId="6EEAEB23" w14:textId="77777777" w:rsidR="00CF301E" w:rsidRDefault="00CF301E" w:rsidP="00EE54EE">
      <w:pPr>
        <w:widowControl w:val="0"/>
        <w:jc w:val="right"/>
        <w:rPr>
          <w:rFonts w:ascii="GHEA Grapalat" w:hAnsi="GHEA Grapalat"/>
          <w:i/>
        </w:rPr>
      </w:pPr>
    </w:p>
    <w:p w14:paraId="7C1F29C7" w14:textId="77777777" w:rsidR="00CF301E" w:rsidRDefault="00CF301E" w:rsidP="00EE54EE">
      <w:pPr>
        <w:widowControl w:val="0"/>
        <w:jc w:val="right"/>
        <w:rPr>
          <w:rFonts w:ascii="GHEA Grapalat" w:hAnsi="GHEA Grapalat"/>
          <w:i/>
        </w:rPr>
      </w:pPr>
    </w:p>
    <w:p w14:paraId="633CE1F2" w14:textId="77777777" w:rsidR="00CF301E" w:rsidRDefault="00CF301E" w:rsidP="00EE54EE">
      <w:pPr>
        <w:widowControl w:val="0"/>
        <w:jc w:val="right"/>
        <w:rPr>
          <w:rFonts w:ascii="GHEA Grapalat" w:hAnsi="GHEA Grapalat"/>
          <w:i/>
        </w:rPr>
      </w:pPr>
    </w:p>
    <w:p w14:paraId="0571EAAC" w14:textId="77777777" w:rsidR="00CF301E" w:rsidRDefault="00CF301E" w:rsidP="00EE54EE">
      <w:pPr>
        <w:widowControl w:val="0"/>
        <w:jc w:val="right"/>
        <w:rPr>
          <w:rFonts w:ascii="GHEA Grapalat" w:hAnsi="GHEA Grapalat"/>
          <w:i/>
        </w:rPr>
      </w:pPr>
    </w:p>
    <w:p w14:paraId="253D3391" w14:textId="77777777" w:rsidR="00CF301E" w:rsidRDefault="00CF301E" w:rsidP="00EE54EE">
      <w:pPr>
        <w:widowControl w:val="0"/>
        <w:jc w:val="right"/>
        <w:rPr>
          <w:rFonts w:ascii="GHEA Grapalat" w:hAnsi="GHEA Grapalat"/>
          <w:i/>
        </w:rPr>
      </w:pPr>
    </w:p>
    <w:p w14:paraId="0D4617B4" w14:textId="77777777" w:rsidR="00CF301E" w:rsidRDefault="00CF301E" w:rsidP="00EE54EE">
      <w:pPr>
        <w:widowControl w:val="0"/>
        <w:jc w:val="right"/>
        <w:rPr>
          <w:rFonts w:ascii="GHEA Grapalat" w:hAnsi="GHEA Grapalat"/>
          <w:i/>
        </w:rPr>
      </w:pPr>
    </w:p>
    <w:p w14:paraId="30A6DB5F" w14:textId="77777777" w:rsidR="00CF301E" w:rsidRDefault="00CF301E" w:rsidP="00EE54EE">
      <w:pPr>
        <w:widowControl w:val="0"/>
        <w:jc w:val="right"/>
        <w:rPr>
          <w:rFonts w:ascii="GHEA Grapalat" w:hAnsi="GHEA Grapalat"/>
          <w:i/>
        </w:rPr>
      </w:pPr>
    </w:p>
    <w:p w14:paraId="412B3C43" w14:textId="77777777" w:rsidR="00CF301E" w:rsidRDefault="00CF301E" w:rsidP="00EE54EE">
      <w:pPr>
        <w:widowControl w:val="0"/>
        <w:jc w:val="right"/>
        <w:rPr>
          <w:rFonts w:ascii="GHEA Grapalat" w:hAnsi="GHEA Grapalat"/>
          <w:i/>
        </w:rPr>
      </w:pPr>
    </w:p>
    <w:p w14:paraId="34D64B3A" w14:textId="77777777" w:rsidR="00CF301E" w:rsidRDefault="00CF301E" w:rsidP="00EE54EE">
      <w:pPr>
        <w:widowControl w:val="0"/>
        <w:jc w:val="right"/>
        <w:rPr>
          <w:rFonts w:ascii="GHEA Grapalat" w:hAnsi="GHEA Grapalat"/>
          <w:i/>
        </w:rPr>
      </w:pPr>
    </w:p>
    <w:p w14:paraId="47D76714" w14:textId="77777777" w:rsidR="00CF301E" w:rsidRDefault="00CF301E" w:rsidP="00EE54EE">
      <w:pPr>
        <w:widowControl w:val="0"/>
        <w:jc w:val="right"/>
        <w:rPr>
          <w:rFonts w:ascii="GHEA Grapalat" w:hAnsi="GHEA Grapalat"/>
          <w:i/>
        </w:rPr>
      </w:pPr>
    </w:p>
    <w:p w14:paraId="143EB9F2" w14:textId="77777777" w:rsidR="00CF301E" w:rsidRDefault="00CF301E" w:rsidP="00EE54EE">
      <w:pPr>
        <w:widowControl w:val="0"/>
        <w:jc w:val="right"/>
        <w:rPr>
          <w:rFonts w:ascii="GHEA Grapalat" w:hAnsi="GHEA Grapalat"/>
          <w:i/>
        </w:rPr>
      </w:pPr>
    </w:p>
    <w:p w14:paraId="7DE7AD07" w14:textId="77777777" w:rsidR="00CF301E" w:rsidRDefault="00CF301E" w:rsidP="00EE54EE">
      <w:pPr>
        <w:widowControl w:val="0"/>
        <w:jc w:val="right"/>
        <w:rPr>
          <w:rFonts w:ascii="GHEA Grapalat" w:hAnsi="GHEA Grapalat"/>
          <w:i/>
        </w:rPr>
      </w:pPr>
    </w:p>
    <w:p w14:paraId="7D3E670B" w14:textId="77777777" w:rsidR="00CF301E" w:rsidRDefault="00CF301E" w:rsidP="00EE54EE">
      <w:pPr>
        <w:widowControl w:val="0"/>
        <w:jc w:val="right"/>
        <w:rPr>
          <w:rFonts w:ascii="GHEA Grapalat" w:hAnsi="GHEA Grapalat"/>
          <w:i/>
        </w:rPr>
      </w:pPr>
    </w:p>
    <w:p w14:paraId="5E877284" w14:textId="77777777" w:rsidR="00CF301E" w:rsidRDefault="00CF301E" w:rsidP="00EE54EE">
      <w:pPr>
        <w:widowControl w:val="0"/>
        <w:jc w:val="right"/>
        <w:rPr>
          <w:rFonts w:ascii="GHEA Grapalat" w:hAnsi="GHEA Grapalat"/>
          <w:i/>
        </w:rPr>
      </w:pPr>
    </w:p>
    <w:p w14:paraId="142ED3C2" w14:textId="77777777" w:rsidR="00CF301E" w:rsidRDefault="00CF301E" w:rsidP="00EE54EE">
      <w:pPr>
        <w:widowControl w:val="0"/>
        <w:jc w:val="right"/>
        <w:rPr>
          <w:rFonts w:ascii="GHEA Grapalat" w:hAnsi="GHEA Grapalat"/>
          <w:i/>
        </w:rPr>
      </w:pPr>
    </w:p>
    <w:p w14:paraId="02F30C28" w14:textId="77777777" w:rsidR="00CF301E" w:rsidRDefault="00CF301E" w:rsidP="00EE54EE">
      <w:pPr>
        <w:widowControl w:val="0"/>
        <w:jc w:val="right"/>
        <w:rPr>
          <w:rFonts w:ascii="GHEA Grapalat" w:hAnsi="GHEA Grapalat"/>
          <w:i/>
        </w:rPr>
      </w:pPr>
    </w:p>
    <w:p w14:paraId="68FA76AC" w14:textId="77777777" w:rsidR="00CF301E" w:rsidRDefault="00CF301E" w:rsidP="00EE54EE">
      <w:pPr>
        <w:widowControl w:val="0"/>
        <w:jc w:val="right"/>
        <w:rPr>
          <w:rFonts w:ascii="GHEA Grapalat" w:hAnsi="GHEA Grapalat"/>
          <w:i/>
        </w:rPr>
      </w:pPr>
    </w:p>
    <w:p w14:paraId="13F68435" w14:textId="77777777" w:rsidR="00CF301E" w:rsidRDefault="00CF301E" w:rsidP="00EE54EE">
      <w:pPr>
        <w:widowControl w:val="0"/>
        <w:jc w:val="right"/>
        <w:rPr>
          <w:rFonts w:ascii="GHEA Grapalat" w:hAnsi="GHEA Grapalat"/>
          <w:i/>
        </w:rPr>
      </w:pPr>
    </w:p>
    <w:p w14:paraId="29EB10A4" w14:textId="77777777" w:rsidR="00CF301E" w:rsidRDefault="00CF301E" w:rsidP="00EE54EE">
      <w:pPr>
        <w:widowControl w:val="0"/>
        <w:jc w:val="right"/>
        <w:rPr>
          <w:rFonts w:ascii="GHEA Grapalat" w:hAnsi="GHEA Grapalat"/>
          <w:i/>
        </w:rPr>
      </w:pPr>
    </w:p>
    <w:p w14:paraId="69688D5F" w14:textId="77777777" w:rsidR="00CF301E" w:rsidRDefault="00CF301E" w:rsidP="00EE54EE">
      <w:pPr>
        <w:widowControl w:val="0"/>
        <w:jc w:val="right"/>
        <w:rPr>
          <w:rFonts w:ascii="GHEA Grapalat" w:hAnsi="GHEA Grapalat"/>
          <w:i/>
        </w:rPr>
      </w:pPr>
    </w:p>
    <w:p w14:paraId="20453748" w14:textId="77777777" w:rsidR="00CF301E" w:rsidRDefault="00CF301E" w:rsidP="00EE54EE">
      <w:pPr>
        <w:widowControl w:val="0"/>
        <w:jc w:val="right"/>
        <w:rPr>
          <w:rFonts w:ascii="GHEA Grapalat" w:hAnsi="GHEA Grapalat"/>
          <w:i/>
        </w:rPr>
      </w:pPr>
    </w:p>
    <w:p w14:paraId="6BAF882C" w14:textId="77777777" w:rsidR="00CF301E" w:rsidRDefault="00CF301E" w:rsidP="00EE54EE">
      <w:pPr>
        <w:widowControl w:val="0"/>
        <w:jc w:val="right"/>
        <w:rPr>
          <w:rFonts w:ascii="GHEA Grapalat" w:hAnsi="GHEA Grapalat"/>
          <w:i/>
        </w:rPr>
      </w:pPr>
    </w:p>
    <w:p w14:paraId="72F3E619" w14:textId="77777777" w:rsidR="00CF301E" w:rsidRDefault="00CF301E" w:rsidP="00EE54EE">
      <w:pPr>
        <w:widowControl w:val="0"/>
        <w:jc w:val="right"/>
        <w:rPr>
          <w:rFonts w:ascii="GHEA Grapalat" w:hAnsi="GHEA Grapalat"/>
          <w:i/>
        </w:rPr>
      </w:pPr>
    </w:p>
    <w:p w14:paraId="59D48FAE" w14:textId="77777777" w:rsidR="00CF301E" w:rsidRDefault="00CF301E" w:rsidP="00EE54EE">
      <w:pPr>
        <w:widowControl w:val="0"/>
        <w:jc w:val="right"/>
        <w:rPr>
          <w:rFonts w:ascii="GHEA Grapalat" w:hAnsi="GHEA Grapalat"/>
          <w:i/>
        </w:rPr>
      </w:pPr>
    </w:p>
    <w:p w14:paraId="684DA812" w14:textId="77777777" w:rsidR="00CF301E" w:rsidRDefault="00CF301E" w:rsidP="00EE54EE">
      <w:pPr>
        <w:widowControl w:val="0"/>
        <w:jc w:val="right"/>
        <w:rPr>
          <w:rFonts w:ascii="GHEA Grapalat" w:hAnsi="GHEA Grapalat"/>
          <w:i/>
        </w:rPr>
      </w:pPr>
    </w:p>
    <w:p w14:paraId="53336042" w14:textId="77777777" w:rsidR="00CF301E" w:rsidRDefault="00CF301E" w:rsidP="00EE54EE">
      <w:pPr>
        <w:widowControl w:val="0"/>
        <w:jc w:val="right"/>
        <w:rPr>
          <w:rFonts w:ascii="GHEA Grapalat" w:hAnsi="GHEA Grapalat"/>
          <w:i/>
        </w:rPr>
      </w:pPr>
    </w:p>
    <w:p w14:paraId="36BE298D" w14:textId="77777777" w:rsidR="00CF301E" w:rsidRDefault="00CF301E" w:rsidP="00EE54EE">
      <w:pPr>
        <w:widowControl w:val="0"/>
        <w:jc w:val="right"/>
        <w:rPr>
          <w:rFonts w:ascii="GHEA Grapalat" w:hAnsi="GHEA Grapalat"/>
          <w:i/>
        </w:rPr>
      </w:pPr>
    </w:p>
    <w:p w14:paraId="31755982" w14:textId="77777777" w:rsidR="00CF301E" w:rsidRDefault="00CF301E" w:rsidP="00EE54EE">
      <w:pPr>
        <w:widowControl w:val="0"/>
        <w:jc w:val="right"/>
        <w:rPr>
          <w:rFonts w:ascii="GHEA Grapalat" w:hAnsi="GHEA Grapalat"/>
          <w:i/>
        </w:rPr>
      </w:pPr>
    </w:p>
    <w:p w14:paraId="525B7B0D" w14:textId="744C62C0" w:rsidR="000A214C" w:rsidRPr="00B138F3" w:rsidRDefault="000A214C" w:rsidP="00EE54EE">
      <w:pPr>
        <w:widowControl w:val="0"/>
        <w:jc w:val="right"/>
        <w:rPr>
          <w:rFonts w:ascii="GHEA Grapalat" w:hAnsi="GHEA Grapalat" w:cs="GHEA Grapalat"/>
          <w:i/>
        </w:rPr>
      </w:pPr>
      <w:r w:rsidRPr="00B138F3">
        <w:rPr>
          <w:rFonts w:ascii="GHEA Grapalat" w:hAnsi="GHEA Grapalat"/>
          <w:i/>
        </w:rPr>
        <w:t>Приложение № 5.1</w:t>
      </w:r>
    </w:p>
    <w:p w14:paraId="1A8C7F89" w14:textId="407B7371" w:rsidR="000A214C" w:rsidRPr="00B138F3" w:rsidRDefault="000A214C" w:rsidP="00EE54EE">
      <w:pPr>
        <w:widowControl w:val="0"/>
        <w:jc w:val="right"/>
        <w:rPr>
          <w:rFonts w:ascii="GHEA Grapalat" w:hAnsi="GHEA Grapalat" w:cs="GHEA Grapalat"/>
          <w:i/>
        </w:rPr>
      </w:pPr>
      <w:r w:rsidRPr="00B138F3">
        <w:rPr>
          <w:rFonts w:ascii="GHEA Grapalat" w:hAnsi="GHEA Grapalat"/>
          <w:i/>
        </w:rPr>
        <w:t xml:space="preserve">к Приглашению на </w:t>
      </w:r>
      <w:r w:rsidR="00CF301E">
        <w:rPr>
          <w:rFonts w:ascii="GHEA Grapalat" w:hAnsi="GHEA Grapalat"/>
          <w:i/>
        </w:rPr>
        <w:t>ЗАПРОСА КОТИРОВОК</w:t>
      </w:r>
      <w:r w:rsidRPr="00B138F3">
        <w:rPr>
          <w:rFonts w:ascii="GHEA Grapalat" w:hAnsi="GHEA Grapalat"/>
          <w:i/>
        </w:rPr>
        <w:br/>
        <w:t xml:space="preserve">под кодом </w:t>
      </w:r>
      <w:r w:rsidR="0009321B">
        <w:rPr>
          <w:rFonts w:ascii="GHEA Grapalat" w:hAnsi="GHEA Grapalat"/>
          <w:b/>
        </w:rPr>
        <w:t>EQ-GHTsDzB-</w:t>
      </w:r>
      <w:r w:rsidR="00232E53">
        <w:rPr>
          <w:rFonts w:ascii="GHEA Grapalat" w:hAnsi="GHEA Grapalat"/>
          <w:b/>
        </w:rPr>
        <w:t>26/62</w:t>
      </w:r>
    </w:p>
    <w:p w14:paraId="1B056E22" w14:textId="77777777" w:rsidR="00AF4211" w:rsidRPr="00B138F3" w:rsidRDefault="00AF4211" w:rsidP="00EE54EE">
      <w:pPr>
        <w:widowControl w:val="0"/>
        <w:jc w:val="center"/>
        <w:rPr>
          <w:rFonts w:ascii="GHEA Grapalat" w:hAnsi="GHEA Grapalat"/>
          <w:b/>
        </w:rPr>
      </w:pPr>
    </w:p>
    <w:p w14:paraId="3A5ECD24" w14:textId="77777777" w:rsidR="000A214C" w:rsidRPr="00B138F3" w:rsidRDefault="000A214C" w:rsidP="00EE54EE">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61F0C028" w14:textId="77777777" w:rsidR="000A214C" w:rsidRPr="00B138F3" w:rsidRDefault="000A214C" w:rsidP="00EE54EE">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50BE191" w14:textId="77777777" w:rsidTr="000745BE">
        <w:tc>
          <w:tcPr>
            <w:tcW w:w="4786" w:type="dxa"/>
          </w:tcPr>
          <w:p w14:paraId="6C08B5D1" w14:textId="77777777" w:rsidR="000A214C" w:rsidRPr="00B138F3" w:rsidRDefault="000A214C" w:rsidP="00EE54EE">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533F35C" w14:textId="77777777" w:rsidR="000A214C" w:rsidRPr="00B138F3" w:rsidRDefault="000A214C" w:rsidP="00EE54EE">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14:paraId="43D96D03" w14:textId="77777777" w:rsidR="000A214C" w:rsidRPr="00B138F3" w:rsidRDefault="000A214C" w:rsidP="00EE54EE">
      <w:pPr>
        <w:widowControl w:val="0"/>
        <w:rPr>
          <w:rFonts w:ascii="GHEA Grapalat" w:hAnsi="GHEA Grapalat" w:cs="GHEA Grapalat"/>
          <w:b/>
        </w:rPr>
      </w:pPr>
    </w:p>
    <w:p w14:paraId="0737F72B" w14:textId="77777777" w:rsidR="000A214C" w:rsidRPr="00B138F3" w:rsidRDefault="000A214C" w:rsidP="00EE54E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911CF64" w14:textId="77777777" w:rsidR="000A214C" w:rsidRPr="00B138F3" w:rsidRDefault="000A214C" w:rsidP="00EE54EE">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B4DED99" w14:textId="77777777" w:rsidR="000A214C" w:rsidRPr="00B138F3" w:rsidRDefault="000A214C" w:rsidP="00EE54E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7A0B7E2" w14:textId="77777777" w:rsidR="000A214C" w:rsidRPr="00B138F3" w:rsidRDefault="000A214C" w:rsidP="00EE54EE">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BB46DE" w14:textId="77777777" w:rsidR="000A214C" w:rsidRPr="00B138F3" w:rsidRDefault="000A214C" w:rsidP="00EE54EE">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A9AB6D2" w14:textId="77777777" w:rsidR="000A214C" w:rsidRPr="00B138F3" w:rsidRDefault="000A214C" w:rsidP="00EE54EE">
      <w:pPr>
        <w:widowControl w:val="0"/>
        <w:jc w:val="center"/>
        <w:rPr>
          <w:rFonts w:ascii="GHEA Grapalat" w:hAnsi="GHEA Grapalat" w:cs="GHEA Grapalat"/>
          <w:b/>
          <w:bCs/>
        </w:rPr>
      </w:pPr>
      <w:r w:rsidRPr="00B138F3">
        <w:rPr>
          <w:rFonts w:ascii="GHEA Grapalat" w:hAnsi="GHEA Grapalat"/>
          <w:b/>
        </w:rPr>
        <w:t>1. Предмет соглашения</w:t>
      </w:r>
    </w:p>
    <w:p w14:paraId="7C648002" w14:textId="77777777" w:rsidR="000A214C" w:rsidRPr="00B138F3" w:rsidRDefault="000A214C" w:rsidP="00EE54E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68FD83E" w14:textId="77777777" w:rsidR="000A214C" w:rsidRPr="00B138F3" w:rsidRDefault="000A214C" w:rsidP="00EE54EE">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767A4C1" w14:textId="77777777" w:rsidR="000A214C" w:rsidRPr="00B138F3" w:rsidRDefault="000A214C" w:rsidP="00EE54EE">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E285EF8" w14:textId="77777777" w:rsidR="000A214C" w:rsidRPr="00830700" w:rsidRDefault="000A214C" w:rsidP="00EE54EE">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DD04EA6"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B660833"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4557AD2"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55B285"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8AE3EE8"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FB012AA"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C8C911"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D66BB0"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w:t>
      </w:r>
      <w:r w:rsidRPr="00B138F3">
        <w:rPr>
          <w:rFonts w:ascii="GHEA Grapalat" w:hAnsi="GHEA Grapalat"/>
        </w:rPr>
        <w:lastRenderedPageBreak/>
        <w:t>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9EE28F6"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0A6401B"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4F62460"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1DE452D"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710A213" w14:textId="77777777" w:rsidR="000A214C" w:rsidRPr="00B138F3" w:rsidRDefault="000A214C" w:rsidP="00EE54EE">
      <w:pPr>
        <w:widowControl w:val="0"/>
        <w:jc w:val="center"/>
        <w:rPr>
          <w:rFonts w:ascii="GHEA Grapalat" w:hAnsi="GHEA Grapalat" w:cs="GHEA Grapalat"/>
          <w:b/>
          <w:bCs/>
        </w:rPr>
      </w:pPr>
      <w:r w:rsidRPr="00B138F3">
        <w:rPr>
          <w:rFonts w:ascii="GHEA Grapalat" w:hAnsi="GHEA Grapalat"/>
          <w:b/>
        </w:rPr>
        <w:t>2. Иные условия</w:t>
      </w:r>
    </w:p>
    <w:p w14:paraId="24265466" w14:textId="77777777" w:rsidR="002909B4" w:rsidRPr="00A93341" w:rsidRDefault="000A214C" w:rsidP="00EE54EE">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14:paraId="6D8087F2" w14:textId="77777777" w:rsidR="000A214C" w:rsidRPr="00B138F3" w:rsidRDefault="000A214C" w:rsidP="00EE54EE">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76EC4646"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150D2E7" w14:textId="77777777" w:rsidR="000A214C" w:rsidRPr="00B138F3" w:rsidDel="00A13215"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B7E246" w14:textId="77777777" w:rsidR="000A214C" w:rsidRPr="00B138F3" w:rsidRDefault="000A214C" w:rsidP="00EE54EE">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D708905" w14:textId="77777777" w:rsidR="000A214C" w:rsidRPr="00B138F3" w:rsidRDefault="000A214C" w:rsidP="00EE54EE">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71456CBD"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0F698C65"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F3BAA5F"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0F03FABF"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B72B02"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5BF9B95A"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8926E"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79264C8A"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D534E61"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0FF2D002"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1229E5C"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5822341E" w14:textId="77777777" w:rsidR="000A214C" w:rsidRPr="006F1605"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336571D" w14:textId="77777777" w:rsidR="000A214C" w:rsidRPr="00B138F3" w:rsidRDefault="00632AC2" w:rsidP="00EE54EE">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46B8C2CF" w14:textId="77777777" w:rsidR="00BE2572" w:rsidRPr="00B138F3" w:rsidRDefault="00BE2572" w:rsidP="00EE54EE">
      <w:pPr>
        <w:widowControl w:val="0"/>
        <w:jc w:val="center"/>
        <w:rPr>
          <w:rFonts w:ascii="GHEA Grapalat" w:hAnsi="GHEA Grapalat" w:cs="Sylfaen"/>
        </w:rPr>
      </w:pPr>
    </w:p>
    <w:p w14:paraId="39165FC8" w14:textId="77777777" w:rsidR="00E752B6" w:rsidRPr="00E752B6" w:rsidRDefault="00E752B6" w:rsidP="00EE54EE">
      <w:pPr>
        <w:rPr>
          <w:rFonts w:ascii="GHEA Grapalat" w:hAnsi="GHEA Grapalat" w:cs="Sylfaen"/>
        </w:rPr>
      </w:pPr>
    </w:p>
    <w:p w14:paraId="2A655AAB" w14:textId="77777777" w:rsidR="00E752B6" w:rsidRDefault="00E752B6" w:rsidP="00EE54EE">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D3EFB0B"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411E3" w14:textId="77777777" w:rsidR="00E752B6" w:rsidRPr="00B138F3" w:rsidRDefault="00E752B6" w:rsidP="00EE54EE">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232F40EB"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1BD13" w14:textId="77777777" w:rsidR="00E752B6" w:rsidRPr="00B138F3" w:rsidRDefault="00E752B6" w:rsidP="00EE54EE">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F08C632"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DA47FE" w14:textId="77777777" w:rsidR="00E752B6" w:rsidRPr="00B138F3" w:rsidRDefault="00E752B6" w:rsidP="00EE54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9BA78B7"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A84DB8"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8B18661"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5DB7A"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5CACBB7F"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7CED6A"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08D107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1D59E"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4230D0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DD862"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0C0A04D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B8B525" w14:textId="274D362F"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E56E9B">
              <w:rPr>
                <w:rFonts w:ascii="GHEA Grapalat" w:hAnsi="GHEA Grapalat"/>
              </w:rPr>
              <w:t xml:space="preserve"> </w:t>
            </w:r>
            <w:r w:rsidR="00E56E9B">
              <w:rPr>
                <w:rFonts w:ascii="GHEA Grapalat" w:hAnsi="GHEA Grapalat"/>
                <w:spacing w:val="-6"/>
              </w:rPr>
              <w:t xml:space="preserve"> мэрия города Ереван</w:t>
            </w:r>
          </w:p>
        </w:tc>
      </w:tr>
      <w:tr w:rsidR="00E752B6" w:rsidRPr="00B138F3" w14:paraId="211B482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696381"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2AD030C7"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AC80A6" w14:textId="6470A996"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E56E9B">
              <w:rPr>
                <w:rFonts w:ascii="GHEA Grapalat" w:hAnsi="GHEA Grapalat"/>
              </w:rPr>
              <w:t xml:space="preserve"> </w:t>
            </w:r>
            <w:r w:rsidR="00E56E9B" w:rsidRPr="00206B87">
              <w:rPr>
                <w:rFonts w:ascii="GHEA Grapalat" w:hAnsi="GHEA Grapalat"/>
                <w:sz w:val="20"/>
                <w:szCs w:val="20"/>
                <w:lang w:val="hy-AM"/>
              </w:rPr>
              <w:t>02593108</w:t>
            </w:r>
          </w:p>
        </w:tc>
      </w:tr>
      <w:tr w:rsidR="00E752B6" w:rsidRPr="00B138F3" w14:paraId="7078D097"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C1F48" w14:textId="204BA06B"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E56E9B">
              <w:rPr>
                <w:rFonts w:ascii="GHEA Grapalat" w:hAnsi="GHEA Grapalat"/>
              </w:rPr>
              <w:t xml:space="preserve"> </w:t>
            </w:r>
            <w:r w:rsidR="00E56E9B" w:rsidRPr="00D01E47">
              <w:rPr>
                <w:rFonts w:ascii="GHEA Grapalat" w:hAnsi="GHEA Grapalat"/>
                <w:sz w:val="20"/>
                <w:szCs w:val="20"/>
              </w:rPr>
              <w:t xml:space="preserve"> </w:t>
            </w:r>
            <w:r w:rsidR="006B336A" w:rsidRPr="006B336A">
              <w:rPr>
                <w:rFonts w:ascii="GHEA Grapalat" w:hAnsi="GHEA Grapalat"/>
                <w:sz w:val="20"/>
                <w:szCs w:val="20"/>
              </w:rPr>
              <w:t xml:space="preserve"> оперативное управление</w:t>
            </w:r>
            <w:r w:rsidR="006B336A">
              <w:rPr>
                <w:rFonts w:ascii="GHEA Grapalat" w:hAnsi="GHEA Grapalat"/>
                <w:sz w:val="20"/>
                <w:szCs w:val="20"/>
                <w:lang w:val="hy-AM"/>
              </w:rPr>
              <w:t xml:space="preserve"> </w:t>
            </w:r>
            <w:r w:rsidR="006B336A">
              <w:rPr>
                <w:rFonts w:ascii="GHEA Grapalat" w:hAnsi="GHEA Grapalat"/>
                <w:sz w:val="20"/>
                <w:szCs w:val="20"/>
              </w:rPr>
              <w:t>м</w:t>
            </w:r>
            <w:r w:rsidR="006B336A" w:rsidRPr="006B336A">
              <w:rPr>
                <w:rFonts w:ascii="GHEA Grapalat" w:hAnsi="GHEA Grapalat"/>
                <w:sz w:val="20"/>
                <w:szCs w:val="20"/>
                <w:lang w:val="hy-AM"/>
              </w:rPr>
              <w:t>инистерство финансов РА</w:t>
            </w:r>
          </w:p>
        </w:tc>
      </w:tr>
      <w:tr w:rsidR="00E752B6" w:rsidRPr="00B138F3" w14:paraId="6E4F80D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E71CFA" w14:textId="5FF8C270"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E56E9B">
              <w:rPr>
                <w:rFonts w:ascii="GHEA Grapalat" w:hAnsi="GHEA Grapalat"/>
              </w:rPr>
              <w:t xml:space="preserve"> </w:t>
            </w:r>
            <w:r w:rsidR="00E56E9B" w:rsidRPr="00206B87">
              <w:rPr>
                <w:rFonts w:ascii="GHEA Grapalat" w:hAnsi="GHEA Grapalat" w:cs="Arial"/>
                <w:sz w:val="20"/>
                <w:szCs w:val="20"/>
                <w:lang w:val="hy-AM"/>
              </w:rPr>
              <w:t>900015211429</w:t>
            </w:r>
          </w:p>
        </w:tc>
      </w:tr>
      <w:tr w:rsidR="00E752B6" w:rsidRPr="00B138F3" w14:paraId="0FC45C9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29D2"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BBFE3F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0FE12"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3CA4C1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9A26AB" w14:textId="0F0A0935"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E56E9B">
              <w:rPr>
                <w:rFonts w:ascii="GHEA Grapalat" w:hAnsi="GHEA Grapalat"/>
              </w:rPr>
              <w:t xml:space="preserve">  Драм РА, AMD</w:t>
            </w:r>
          </w:p>
        </w:tc>
      </w:tr>
      <w:tr w:rsidR="00E752B6" w:rsidRPr="00B138F3" w14:paraId="46726B15"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D592ED"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7001B7B7"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2E82EE6E"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7F00F49"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F1EBCF"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4F1688F3"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872802" w14:textId="77777777" w:rsidR="00E752B6" w:rsidRPr="00B138F3" w:rsidRDefault="00E752B6" w:rsidP="00EE54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1FE7FF0"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2E90C345" w14:textId="77777777" w:rsidR="00E752B6" w:rsidRPr="00B138F3" w:rsidRDefault="00E752B6" w:rsidP="00EE54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2A0049D" w14:textId="77777777" w:rsidR="00E752B6" w:rsidRPr="00B138F3" w:rsidRDefault="00E752B6" w:rsidP="00EE54EE">
            <w:pPr>
              <w:widowControl w:val="0"/>
              <w:rPr>
                <w:rFonts w:ascii="GHEA Grapalat" w:hAnsi="GHEA Grapalat" w:cs="Sylfaen"/>
              </w:rPr>
            </w:pPr>
          </w:p>
          <w:p w14:paraId="4FDDA6A5"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054ED6D9" w14:textId="77777777" w:rsidR="00E752B6" w:rsidRPr="00B138F3" w:rsidRDefault="00E752B6" w:rsidP="00EE54EE">
            <w:pPr>
              <w:widowControl w:val="0"/>
              <w:rPr>
                <w:rFonts w:ascii="GHEA Grapalat" w:hAnsi="GHEA Grapalat" w:cs="Sylfaen"/>
              </w:rPr>
            </w:pPr>
          </w:p>
          <w:p w14:paraId="3C94F137"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38F68F2A" w14:textId="77777777" w:rsidR="00E752B6" w:rsidRPr="00B138F3" w:rsidRDefault="00E752B6" w:rsidP="00EE54EE">
            <w:pPr>
              <w:widowControl w:val="0"/>
              <w:rPr>
                <w:rFonts w:ascii="GHEA Grapalat" w:hAnsi="GHEA Grapalat" w:cs="Sylfaen"/>
              </w:rPr>
            </w:pPr>
          </w:p>
          <w:p w14:paraId="65DF2356" w14:textId="77777777" w:rsidR="00E752B6" w:rsidRPr="00B138F3" w:rsidRDefault="00E752B6" w:rsidP="00EE54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3C5B755B" w14:textId="77777777" w:rsidR="00E752B6" w:rsidRPr="00B138F3" w:rsidRDefault="00E752B6" w:rsidP="00EE54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BB1F91B" w14:textId="77777777" w:rsidR="00E752B6" w:rsidRPr="00B138F3" w:rsidRDefault="00E752B6" w:rsidP="00EE54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5AE3A82" w14:textId="77777777" w:rsidR="00E752B6" w:rsidRPr="00B138F3" w:rsidRDefault="00E752B6" w:rsidP="00EE54EE">
            <w:pPr>
              <w:widowControl w:val="0"/>
              <w:rPr>
                <w:rFonts w:ascii="GHEA Grapalat" w:hAnsi="GHEA Grapalat" w:cs="Sylfaen"/>
              </w:rPr>
            </w:pPr>
          </w:p>
          <w:p w14:paraId="58073B75"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2880D41E" w14:textId="77777777" w:rsidR="00E752B6" w:rsidRPr="00B138F3" w:rsidRDefault="00E752B6" w:rsidP="00EE54EE">
            <w:pPr>
              <w:widowControl w:val="0"/>
              <w:jc w:val="right"/>
              <w:rPr>
                <w:rFonts w:ascii="GHEA Grapalat" w:hAnsi="GHEA Grapalat" w:cs="Tahoma"/>
              </w:rPr>
            </w:pPr>
          </w:p>
          <w:p w14:paraId="715649DA"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165C30ED" w14:textId="77777777" w:rsidR="00E752B6" w:rsidRPr="00B138F3" w:rsidRDefault="00E752B6" w:rsidP="00EE54EE">
            <w:pPr>
              <w:widowControl w:val="0"/>
              <w:rPr>
                <w:rFonts w:ascii="GHEA Grapalat" w:hAnsi="GHEA Grapalat" w:cs="Sylfaen"/>
              </w:rPr>
            </w:pPr>
          </w:p>
          <w:p w14:paraId="69CDA9F8" w14:textId="77777777" w:rsidR="00E752B6" w:rsidRPr="00B138F3" w:rsidRDefault="00E752B6" w:rsidP="00EE54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25DA8431"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6B7EE2CA" w14:textId="77777777" w:rsidR="00E752B6" w:rsidRPr="00B138F3" w:rsidRDefault="00E752B6" w:rsidP="00EE54EE">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DCF5FF5" w14:textId="77777777" w:rsidR="00E752B6" w:rsidRPr="00B138F3" w:rsidRDefault="00E752B6" w:rsidP="00EE54EE">
            <w:pPr>
              <w:widowControl w:val="0"/>
              <w:rPr>
                <w:rFonts w:ascii="GHEA Grapalat" w:hAnsi="GHEA Grapalat"/>
              </w:rPr>
            </w:pPr>
          </w:p>
          <w:p w14:paraId="17A12E85"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1D82692E" w14:textId="77777777" w:rsidR="00E752B6" w:rsidRPr="00B138F3" w:rsidRDefault="00E752B6" w:rsidP="00EE54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F09BA6A" w14:textId="77777777" w:rsidR="00E752B6" w:rsidRPr="00B138F3" w:rsidRDefault="00E752B6" w:rsidP="00EE54EE">
            <w:pPr>
              <w:widowControl w:val="0"/>
              <w:rPr>
                <w:rFonts w:ascii="GHEA Grapalat" w:hAnsi="GHEA Grapalat" w:cs="Tahoma"/>
              </w:rPr>
            </w:pPr>
          </w:p>
          <w:p w14:paraId="234150E5" w14:textId="77777777" w:rsidR="00E752B6" w:rsidRPr="00B138F3" w:rsidRDefault="00E752B6" w:rsidP="00EE54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BC9399C" w14:textId="77777777" w:rsidR="00E752B6" w:rsidRPr="00B138F3" w:rsidRDefault="00E752B6" w:rsidP="00EE54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1B3D60A" w14:textId="77777777" w:rsidR="00E752B6" w:rsidRPr="00B138F3" w:rsidRDefault="00E752B6" w:rsidP="00EE54EE">
            <w:pPr>
              <w:widowControl w:val="0"/>
              <w:rPr>
                <w:rFonts w:ascii="GHEA Grapalat" w:hAnsi="GHEA Grapalat" w:cs="Tahoma"/>
              </w:rPr>
            </w:pPr>
          </w:p>
          <w:p w14:paraId="3B26F23C"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6027AEE7" w14:textId="77777777" w:rsidR="00E752B6" w:rsidRPr="00B138F3" w:rsidRDefault="00E752B6" w:rsidP="00EE54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D6DBC37" w14:textId="77777777" w:rsidR="00E752B6" w:rsidRPr="00B138F3" w:rsidRDefault="00E752B6" w:rsidP="00EE54EE">
            <w:pPr>
              <w:widowControl w:val="0"/>
              <w:rPr>
                <w:rFonts w:ascii="GHEA Grapalat" w:hAnsi="GHEA Grapalat" w:cs="Arial"/>
              </w:rPr>
            </w:pPr>
          </w:p>
        </w:tc>
      </w:tr>
      <w:tr w:rsidR="00E752B6" w:rsidRPr="00B138F3" w14:paraId="0D7D0AC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4B0E092B" w14:textId="77777777" w:rsidR="00E752B6" w:rsidRPr="00B138F3" w:rsidRDefault="00E752B6" w:rsidP="00EE54EE">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74828764" w14:textId="77777777" w:rsidR="00E752B6" w:rsidRPr="00B138F3" w:rsidRDefault="00E752B6" w:rsidP="00EE54EE">
            <w:pPr>
              <w:widowControl w:val="0"/>
              <w:rPr>
                <w:rFonts w:ascii="GHEA Grapalat" w:hAnsi="GHEA Grapalat" w:cs="Sylfaen"/>
              </w:rPr>
            </w:pPr>
          </w:p>
          <w:p w14:paraId="4E910030" w14:textId="77777777" w:rsidR="00E752B6" w:rsidRPr="00B138F3" w:rsidRDefault="00E752B6" w:rsidP="00EE54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BC10AD4" w14:textId="77777777" w:rsidR="00E752B6" w:rsidRPr="00B138F3" w:rsidRDefault="00E752B6" w:rsidP="00EE54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7C9353E" w14:textId="77777777" w:rsidR="00E752B6" w:rsidRPr="00B138F3" w:rsidRDefault="00E752B6" w:rsidP="00EE54EE">
            <w:pPr>
              <w:widowControl w:val="0"/>
              <w:rPr>
                <w:rFonts w:ascii="GHEA Grapalat" w:hAnsi="GHEA Grapalat"/>
              </w:rPr>
            </w:pPr>
          </w:p>
          <w:p w14:paraId="6D0C5746"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1113089A" w14:textId="77777777" w:rsidR="00E752B6" w:rsidRPr="00B138F3" w:rsidRDefault="00E752B6" w:rsidP="00EE54EE">
      <w:pPr>
        <w:widowControl w:val="0"/>
        <w:jc w:val="center"/>
        <w:rPr>
          <w:rFonts w:ascii="GHEA Grapalat" w:hAnsi="GHEA Grapalat" w:cs="Sylfaen"/>
        </w:rPr>
      </w:pPr>
    </w:p>
    <w:p w14:paraId="223DB80A" w14:textId="77777777" w:rsidR="00E752B6" w:rsidRPr="00E752B6" w:rsidRDefault="00E752B6" w:rsidP="00EE54EE">
      <w:pPr>
        <w:rPr>
          <w:rFonts w:ascii="GHEA Grapalat" w:hAnsi="GHEA Grapalat" w:cs="Sylfaen"/>
        </w:rPr>
      </w:pPr>
    </w:p>
    <w:p w14:paraId="34CA2509" w14:textId="77777777" w:rsidR="00E752B6" w:rsidRDefault="00E752B6" w:rsidP="00EE54EE">
      <w:pPr>
        <w:rPr>
          <w:rFonts w:ascii="GHEA Grapalat" w:hAnsi="GHEA Grapalat" w:cs="Sylfaen"/>
          <w:lang w:val="hy-AM"/>
        </w:rPr>
      </w:pPr>
    </w:p>
    <w:p w14:paraId="49FB9619" w14:textId="77777777" w:rsidR="00E752B6" w:rsidRDefault="00E752B6" w:rsidP="00EE54EE">
      <w:pPr>
        <w:rPr>
          <w:rFonts w:ascii="GHEA Grapalat" w:hAnsi="GHEA Grapalat" w:cs="Sylfaen"/>
          <w:lang w:val="hy-AM"/>
        </w:rPr>
      </w:pPr>
    </w:p>
    <w:p w14:paraId="53BA1007" w14:textId="77777777" w:rsidR="00E752B6" w:rsidRDefault="00E752B6" w:rsidP="00EE54EE">
      <w:pPr>
        <w:rPr>
          <w:rFonts w:ascii="GHEA Grapalat" w:hAnsi="GHEA Grapalat" w:cs="Sylfaen"/>
          <w:lang w:val="hy-AM"/>
        </w:rPr>
      </w:pPr>
    </w:p>
    <w:p w14:paraId="2405B94E" w14:textId="77777777" w:rsidR="00E752B6" w:rsidRDefault="00E752B6" w:rsidP="00EE54EE">
      <w:pPr>
        <w:rPr>
          <w:rFonts w:ascii="GHEA Grapalat" w:hAnsi="GHEA Grapalat" w:cs="Sylfaen"/>
          <w:lang w:val="hy-AM"/>
        </w:rPr>
      </w:pPr>
    </w:p>
    <w:p w14:paraId="0AA2BA3C" w14:textId="77777777" w:rsidR="00E752B6" w:rsidRDefault="00E752B6" w:rsidP="00EE54EE">
      <w:pPr>
        <w:rPr>
          <w:rFonts w:ascii="GHEA Grapalat" w:hAnsi="GHEA Grapalat" w:cs="Sylfaen"/>
          <w:lang w:val="hy-AM"/>
        </w:rPr>
      </w:pPr>
    </w:p>
    <w:p w14:paraId="1FCF3B8F" w14:textId="77777777" w:rsidR="00E752B6" w:rsidRDefault="00E752B6" w:rsidP="00EE54EE">
      <w:pPr>
        <w:rPr>
          <w:rFonts w:ascii="GHEA Grapalat" w:hAnsi="GHEA Grapalat" w:cs="Sylfaen"/>
          <w:lang w:val="hy-AM"/>
        </w:rPr>
      </w:pPr>
    </w:p>
    <w:p w14:paraId="6C2C936B" w14:textId="77777777" w:rsidR="00E752B6" w:rsidRDefault="00E752B6" w:rsidP="00EE54EE">
      <w:pPr>
        <w:rPr>
          <w:rFonts w:ascii="GHEA Grapalat" w:hAnsi="GHEA Grapalat" w:cs="Sylfaen"/>
          <w:lang w:val="hy-AM"/>
        </w:rPr>
      </w:pPr>
    </w:p>
    <w:p w14:paraId="0520721A" w14:textId="77777777" w:rsidR="00E752B6" w:rsidRDefault="00E752B6" w:rsidP="00EE54EE">
      <w:pPr>
        <w:rPr>
          <w:rFonts w:ascii="GHEA Grapalat" w:hAnsi="GHEA Grapalat" w:cs="Sylfaen"/>
          <w:lang w:val="hy-AM"/>
        </w:rPr>
      </w:pPr>
    </w:p>
    <w:p w14:paraId="48C5F73B" w14:textId="77777777" w:rsidR="00E752B6" w:rsidRDefault="00E752B6" w:rsidP="00EE54EE">
      <w:pPr>
        <w:rPr>
          <w:rFonts w:ascii="GHEA Grapalat" w:hAnsi="GHEA Grapalat" w:cs="Sylfaen"/>
          <w:lang w:val="hy-AM"/>
        </w:rPr>
      </w:pPr>
    </w:p>
    <w:p w14:paraId="6DAA7D94" w14:textId="77777777" w:rsidR="00E752B6" w:rsidRDefault="00E752B6" w:rsidP="00EE54EE">
      <w:pPr>
        <w:rPr>
          <w:rFonts w:ascii="GHEA Grapalat" w:hAnsi="GHEA Grapalat" w:cs="Sylfaen"/>
          <w:lang w:val="hy-AM"/>
        </w:rPr>
      </w:pPr>
    </w:p>
    <w:p w14:paraId="40A08D3A" w14:textId="77777777" w:rsidR="00BE2572" w:rsidRPr="00B138F3" w:rsidRDefault="00BE2572" w:rsidP="00EE54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A56CAA7" w14:textId="77777777" w:rsidR="00BE2572" w:rsidRPr="00B138F3" w:rsidRDefault="00BE2572" w:rsidP="00EE54EE">
      <w:pPr>
        <w:rPr>
          <w:rFonts w:ascii="GHEA Grapalat" w:hAnsi="GHEA Grapalat" w:cs="Sylfaen"/>
        </w:rPr>
      </w:pPr>
      <w:r w:rsidRPr="00B138F3">
        <w:rPr>
          <w:rFonts w:ascii="GHEA Grapalat" w:hAnsi="GHEA Grapalat" w:cs="Sylfaen"/>
        </w:rPr>
        <w:br w:type="page"/>
      </w:r>
    </w:p>
    <w:p w14:paraId="1EA947AE" w14:textId="77777777" w:rsidR="00BE2572" w:rsidRPr="00B138F3" w:rsidRDefault="00BE2572" w:rsidP="00EE54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A4BDD48"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F9DF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0CC4966"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28B621"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CDFF54A"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D207E7"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285F19A"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7925BC3"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Сторона,</w:t>
            </w:r>
          </w:p>
          <w:p w14:paraId="74D7383B"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F9531F5"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9AA6E08"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C2E2FD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4EBBA"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83E682"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2EDBF3"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AB8C121"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D6169C"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38353B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D5A4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6ACA76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9F56B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E6FB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A0930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CAD77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1B99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7A9B8EA" w14:textId="77777777" w:rsidR="00BE2572" w:rsidRPr="00B138F3" w:rsidRDefault="00BE2572" w:rsidP="00EE54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27A19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E89E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AE16C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316150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DA290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D64A984" w14:textId="77777777" w:rsidR="00BE2572" w:rsidRPr="00B138F3" w:rsidRDefault="00BE2572" w:rsidP="00EE54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9C7FAB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AA03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F1228DD" w14:textId="77777777" w:rsidR="00BE2572" w:rsidRPr="00B138F3" w:rsidRDefault="00BE2572"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6B684E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683C6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13F0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94AC934" w14:textId="77777777" w:rsidR="00BE2572" w:rsidRPr="00B138F3" w:rsidRDefault="00BE2572" w:rsidP="00EE54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515B77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B0B7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763D4E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BEAB73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CD569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5DFAF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72728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9A0B53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4780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8CE90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82EC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AC1B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D56DF6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C53C4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A70D3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0B20BF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828DB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BFC6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A5B0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31339C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39CEC3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1E371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0337F8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F93A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DB712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5A55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B460DB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892E6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4ED3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3CE519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D1D078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D22B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8AD2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627F84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66BA0D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06400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CD34A4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D5315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FEBA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99CA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15B0C7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CF9A5E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EF1C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6F1F9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1C914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F8086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702D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575BCB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0D4951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75AA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60DC2B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8F2A3B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B8C8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A1A8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E982B1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EBA1C3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D89A4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4A2A5A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A029A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4A3D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B6E571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310852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0AA3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F1EEEA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0B63B0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B96C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E8A51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81181B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2AA7C6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398B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3AB5A24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51E7D4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93D2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F9FA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41D92E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D9986B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1789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00CF4F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1F01C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B319B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FCCD6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661DE6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39D453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64E1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9E97C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3CA55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3515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C3EA6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703E74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D612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115938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5158A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3B075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7957F6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D45EFD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0E8E8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4C7F9EB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F80CF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FB51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7095D1" w14:textId="77777777" w:rsidR="00BE2572" w:rsidRPr="00B138F3" w:rsidDel="0010680B" w:rsidRDefault="00BE2572" w:rsidP="00EE54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83049E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F9091C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5CEEB" w14:textId="77777777" w:rsidR="00BE2572" w:rsidRPr="00B138F3" w:rsidRDefault="00BE2572" w:rsidP="00EE54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34FF3CC" w14:textId="77777777" w:rsidR="00BE2572" w:rsidRPr="00B138F3" w:rsidRDefault="00BE2572" w:rsidP="00EE54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D48BE9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AC3720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A67D6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0F58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28932A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46A453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DCFB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D470BB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999D3C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D5D969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84980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937A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F92D1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E442F1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E52E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7E4E41F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44FAA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051417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5778A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5E65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220B0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0D84E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F58E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0F31D8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9C02B3D" w14:textId="77777777" w:rsidR="00BE2572" w:rsidRPr="00B138F3" w:rsidRDefault="00BE2572"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C47BEA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69809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5CF9F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3F7A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710386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44FA70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6629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BC158E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37B8CA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23CF5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18CB9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4763C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8CCAAA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BBA2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2E27E0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609D48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22BB7F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B46F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8163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098667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A0999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0D0C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0C55DF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B2D57A" w14:textId="77777777" w:rsidR="00BE2572" w:rsidRPr="00B138F3" w:rsidRDefault="00BE2572" w:rsidP="00EE54EE">
            <w:pPr>
              <w:widowControl w:val="0"/>
              <w:jc w:val="center"/>
              <w:rPr>
                <w:rFonts w:ascii="GHEA Grapalat" w:hAnsi="GHEA Grapalat"/>
                <w:sz w:val="18"/>
                <w:szCs w:val="18"/>
              </w:rPr>
            </w:pPr>
          </w:p>
        </w:tc>
      </w:tr>
      <w:tr w:rsidR="00B138F3" w:rsidRPr="00B138F3" w14:paraId="0B42E6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00F1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4BEAB7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1C48EC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A5677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0801D6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F4969D" w14:textId="77777777" w:rsidR="00BE2572" w:rsidRPr="00B138F3" w:rsidRDefault="00BE2572" w:rsidP="00EE54EE">
            <w:pPr>
              <w:widowControl w:val="0"/>
              <w:jc w:val="center"/>
              <w:rPr>
                <w:rFonts w:ascii="GHEA Grapalat" w:hAnsi="GHEA Grapalat"/>
                <w:sz w:val="18"/>
                <w:szCs w:val="18"/>
              </w:rPr>
            </w:pPr>
          </w:p>
        </w:tc>
      </w:tr>
      <w:tr w:rsidR="00B138F3" w:rsidRPr="00B138F3" w14:paraId="6C8228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51BB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355857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2EEDAD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F0A9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6355B5B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A2A1C07" w14:textId="77777777" w:rsidR="00BE2572" w:rsidRPr="00B138F3" w:rsidRDefault="00BE2572" w:rsidP="00EE54EE">
            <w:pPr>
              <w:widowControl w:val="0"/>
              <w:jc w:val="center"/>
              <w:rPr>
                <w:rFonts w:ascii="GHEA Grapalat" w:hAnsi="GHEA Grapalat"/>
                <w:sz w:val="18"/>
                <w:szCs w:val="18"/>
              </w:rPr>
            </w:pPr>
          </w:p>
        </w:tc>
      </w:tr>
      <w:tr w:rsidR="00B138F3" w:rsidRPr="00B138F3" w14:paraId="550BB8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6647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B296D2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F4DE41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3F55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57B9D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3E8024AC" w14:textId="77777777" w:rsidR="00BE2572" w:rsidRPr="00B138F3" w:rsidRDefault="00BE2572" w:rsidP="00EE54EE">
            <w:pPr>
              <w:widowControl w:val="0"/>
              <w:jc w:val="center"/>
              <w:rPr>
                <w:rFonts w:ascii="GHEA Grapalat" w:hAnsi="GHEA Grapalat"/>
                <w:sz w:val="18"/>
                <w:szCs w:val="18"/>
              </w:rPr>
            </w:pPr>
          </w:p>
        </w:tc>
      </w:tr>
      <w:tr w:rsidR="00B138F3" w:rsidRPr="00B138F3" w14:paraId="1ED566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57E7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6C0FCC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4AF74C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1FDF9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3D09F6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7F470C" w14:textId="77777777" w:rsidR="00BE2572" w:rsidRPr="00B138F3" w:rsidRDefault="00BE2572" w:rsidP="00EE54EE">
            <w:pPr>
              <w:widowControl w:val="0"/>
              <w:jc w:val="center"/>
              <w:rPr>
                <w:rFonts w:ascii="GHEA Grapalat" w:hAnsi="GHEA Grapalat"/>
                <w:sz w:val="18"/>
                <w:szCs w:val="18"/>
              </w:rPr>
            </w:pPr>
          </w:p>
        </w:tc>
      </w:tr>
      <w:tr w:rsidR="00FF3DE9" w:rsidRPr="00B138F3" w14:paraId="257212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B165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354DD1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9B2EBA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79B9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E8F0F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70BF91" w14:textId="77777777" w:rsidR="00BE2572" w:rsidRPr="00B138F3" w:rsidRDefault="00BE2572" w:rsidP="00EE54EE">
            <w:pPr>
              <w:widowControl w:val="0"/>
              <w:jc w:val="center"/>
              <w:rPr>
                <w:rFonts w:ascii="GHEA Grapalat" w:hAnsi="GHEA Grapalat"/>
                <w:sz w:val="18"/>
                <w:szCs w:val="18"/>
              </w:rPr>
            </w:pPr>
          </w:p>
        </w:tc>
      </w:tr>
    </w:tbl>
    <w:p w14:paraId="24366654" w14:textId="77777777" w:rsidR="00BE2572" w:rsidRPr="00B138F3" w:rsidRDefault="00BE2572" w:rsidP="00EE54EE">
      <w:pPr>
        <w:widowControl w:val="0"/>
        <w:ind w:left="567" w:right="565"/>
        <w:jc w:val="center"/>
        <w:rPr>
          <w:rFonts w:ascii="GHEA Grapalat" w:hAnsi="GHEA Grapalat"/>
          <w:b/>
        </w:rPr>
      </w:pPr>
    </w:p>
    <w:p w14:paraId="56006C5F" w14:textId="77777777" w:rsidR="00F42158" w:rsidRDefault="00F42158" w:rsidP="00EE54EE">
      <w:pPr>
        <w:rPr>
          <w:rFonts w:ascii="GHEA Grapalat" w:hAnsi="GHEA Grapalat"/>
          <w:b/>
        </w:rPr>
      </w:pPr>
    </w:p>
    <w:p w14:paraId="468A324A"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7E31D02"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13D4F90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BC44B5D"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1BCA89C"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4D4B26A1"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8A4DC57"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5525241"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5175F37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4C6AE0E5"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1AEB129"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18634D79"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1019287"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6634E76"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342BFD5"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26D69FF5"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82711A6"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46A6540"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8AFA028"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13483CE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2E8BC7B0"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E741B87"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84E23E1"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265F9BF"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41B7679D"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8A72B6A"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4890A76"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5CEEFE6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94A59C4" w14:textId="08631A27" w:rsidR="003B2F27" w:rsidRPr="006F1605" w:rsidRDefault="003B2F27" w:rsidP="00EE54EE">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6462AB90" w14:textId="74313C3A" w:rsidR="003B2F27" w:rsidRPr="00C95D0C" w:rsidRDefault="003B2F27" w:rsidP="00EE54EE">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CF301E">
        <w:rPr>
          <w:rFonts w:ascii="GHEA Grapalat" w:hAnsi="GHEA Grapalat"/>
          <w:b/>
          <w:sz w:val="24"/>
          <w:szCs w:val="24"/>
        </w:rPr>
        <w:t>ЗАПРОСА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09321B">
        <w:rPr>
          <w:rFonts w:ascii="GHEA Grapalat" w:hAnsi="GHEA Grapalat"/>
          <w:b/>
          <w:sz w:val="24"/>
          <w:szCs w:val="24"/>
        </w:rPr>
        <w:t>EQ-GHTsDzB-</w:t>
      </w:r>
      <w:r w:rsidR="00232E53">
        <w:rPr>
          <w:rFonts w:ascii="GHEA Grapalat" w:hAnsi="GHEA Grapalat"/>
          <w:b/>
          <w:sz w:val="24"/>
          <w:szCs w:val="24"/>
        </w:rPr>
        <w:t>26/62</w:t>
      </w:r>
    </w:p>
    <w:p w14:paraId="385C9AB7" w14:textId="77777777" w:rsidR="003B2F27" w:rsidRPr="00AD29CE" w:rsidRDefault="003B2F27" w:rsidP="00EE54EE">
      <w:pPr>
        <w:widowControl w:val="0"/>
        <w:jc w:val="right"/>
        <w:rPr>
          <w:rFonts w:ascii="GHEA Grapalat" w:hAnsi="GHEA Grapalat"/>
          <w:i/>
        </w:rPr>
      </w:pPr>
    </w:p>
    <w:p w14:paraId="53A82B6E" w14:textId="77777777" w:rsidR="00764224" w:rsidRPr="00936B04" w:rsidRDefault="00764224" w:rsidP="00EE54EE">
      <w:pPr>
        <w:widowControl w:val="0"/>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14:paraId="759709B4" w14:textId="0218D96B" w:rsidR="003B2F27" w:rsidRPr="00764224" w:rsidRDefault="003B2F27" w:rsidP="00EE54EE">
      <w:pPr>
        <w:widowControl w:val="0"/>
        <w:jc w:val="center"/>
        <w:rPr>
          <w:rFonts w:ascii="GHEA Grapalat" w:hAnsi="GHEA Grapalat"/>
          <w:b/>
        </w:rPr>
      </w:pPr>
      <w:r w:rsidRPr="00936B04">
        <w:rPr>
          <w:rFonts w:ascii="GHEA Grapalat" w:hAnsi="GHEA Grapalat"/>
          <w:b/>
        </w:rPr>
        <w:t xml:space="preserve">№ </w:t>
      </w:r>
      <w:r w:rsidR="0009321B">
        <w:rPr>
          <w:rFonts w:ascii="GHEA Grapalat" w:hAnsi="GHEA Grapalat"/>
          <w:b/>
        </w:rPr>
        <w:t>EQ-GHTsDzB-</w:t>
      </w:r>
      <w:r w:rsidR="00232E53">
        <w:rPr>
          <w:rFonts w:ascii="GHEA Grapalat" w:hAnsi="GHEA Grapalat"/>
          <w:b/>
        </w:rPr>
        <w:t>26/62</w:t>
      </w:r>
    </w:p>
    <w:p w14:paraId="3E5C2A10" w14:textId="77777777" w:rsidR="003B2F27" w:rsidRPr="00D04EA3" w:rsidDel="00DE24EF" w:rsidRDefault="003B2F27" w:rsidP="00EE54EE">
      <w:pPr>
        <w:widowControl w:val="0"/>
        <w:jc w:val="center"/>
        <w:rPr>
          <w:del w:id="23"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3CC1C6E7" w14:textId="77777777" w:rsidTr="005B7138">
        <w:tc>
          <w:tcPr>
            <w:tcW w:w="4643" w:type="dxa"/>
          </w:tcPr>
          <w:p w14:paraId="70C68266" w14:textId="77777777" w:rsidR="003B2F27" w:rsidRPr="00D04EA3" w:rsidRDefault="003B2F27" w:rsidP="00EE54EE">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A85740D" w14:textId="77777777" w:rsidR="003B2F27" w:rsidRPr="00D04EA3" w:rsidRDefault="003B2F27" w:rsidP="00EE54EE">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0F85DE3" w14:textId="77777777" w:rsidR="003B2F27" w:rsidRPr="00AD29CE" w:rsidRDefault="003B2F27" w:rsidP="00EE54EE">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336C2BB" w14:textId="77777777" w:rsidR="003B2F27" w:rsidRPr="00AD29CE" w:rsidDel="00DE24EF" w:rsidRDefault="003B2F27" w:rsidP="00EE54EE">
      <w:pPr>
        <w:widowControl w:val="0"/>
        <w:jc w:val="both"/>
        <w:rPr>
          <w:del w:id="24" w:author="Vardan" w:date="2022-03-24T23:12:00Z"/>
          <w:rFonts w:ascii="GHEA Grapalat" w:hAnsi="GHEA Grapalat"/>
          <w:i/>
        </w:rPr>
      </w:pPr>
    </w:p>
    <w:p w14:paraId="66D93DBF" w14:textId="77777777" w:rsidR="003B2F27" w:rsidRPr="00D04EA3" w:rsidRDefault="003B2F27" w:rsidP="00EE54EE">
      <w:pPr>
        <w:jc w:val="center"/>
        <w:rPr>
          <w:rFonts w:ascii="GHEA Grapalat" w:hAnsi="GHEA Grapalat"/>
          <w:b/>
        </w:rPr>
      </w:pPr>
      <w:r w:rsidRPr="00D04EA3">
        <w:rPr>
          <w:rFonts w:ascii="GHEA Grapalat" w:hAnsi="GHEA Grapalat"/>
          <w:b/>
        </w:rPr>
        <w:t>1. ПРЕДМЕТ ДОГОВОРА</w:t>
      </w:r>
    </w:p>
    <w:p w14:paraId="3722C2F9" w14:textId="456937AB"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w:t>
      </w:r>
      <w:r w:rsidR="00785D13" w:rsidRPr="00785D13">
        <w:rPr>
          <w:rFonts w:ascii="GHEA Grapalat" w:hAnsi="GHEA Grapalat"/>
        </w:rPr>
        <w:t>по</w:t>
      </w:r>
      <w:r w:rsidR="001537A0" w:rsidRPr="00DC0119">
        <w:rPr>
          <w:rFonts w:ascii="GHEA Grapalat" w:hAnsi="GHEA Grapalat"/>
        </w:rPr>
        <w:t xml:space="preserve"> </w:t>
      </w:r>
      <w:r w:rsidR="00893EDB" w:rsidRPr="00D567E8">
        <w:rPr>
          <w:rFonts w:ascii="GHEA Grapalat" w:hAnsi="GHEA Grapalat"/>
        </w:rPr>
        <w:t>приобретени</w:t>
      </w:r>
      <w:r w:rsidR="00893EDB">
        <w:rPr>
          <w:rFonts w:ascii="GHEA Grapalat" w:hAnsi="GHEA Grapalat"/>
        </w:rPr>
        <w:t>ю</w:t>
      </w:r>
      <w:r w:rsidR="00893EDB" w:rsidRPr="00D567E8">
        <w:rPr>
          <w:rFonts w:ascii="GHEA Grapalat" w:hAnsi="GHEA Grapalat"/>
        </w:rPr>
        <w:t xml:space="preserve"> </w:t>
      </w:r>
      <w:r w:rsidR="00893EDB">
        <w:rPr>
          <w:rFonts w:ascii="GHEA Grapalat" w:hAnsi="GHEA Grapalat"/>
        </w:rPr>
        <w:t>у</w:t>
      </w:r>
      <w:r w:rsidR="00893EDB" w:rsidRPr="00D34A03">
        <w:rPr>
          <w:rFonts w:ascii="GHEA Grapalat" w:hAnsi="GHEA Grapalat"/>
        </w:rPr>
        <w:t>слуг по измерению дворовых территорий административного района Арабкир города Еревана</w:t>
      </w:r>
      <w:r w:rsidR="001537A0"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B9E9B3B" w14:textId="77777777" w:rsidR="003B2F27" w:rsidRPr="003F3FE8" w:rsidRDefault="003B2F27" w:rsidP="00EE54EE">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14:paraId="1EB5F8EF" w14:textId="77777777" w:rsidR="003B2F27" w:rsidRDefault="003B2F27" w:rsidP="00EE54EE">
      <w:pPr>
        <w:rPr>
          <w:rFonts w:ascii="GHEA Grapalat" w:hAnsi="GHEA Grapalat" w:cs="Sylfaen"/>
        </w:rPr>
      </w:pPr>
    </w:p>
    <w:p w14:paraId="461B9BC7" w14:textId="77777777" w:rsidR="003B2F27" w:rsidRPr="00AD29CE" w:rsidRDefault="003B2F27" w:rsidP="00EE54EE">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2C33E88D" w14:textId="77777777" w:rsidR="003B2F27" w:rsidRPr="00AD29CE" w:rsidRDefault="003B2F27" w:rsidP="00EE54EE">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E6D3918" w14:textId="77777777" w:rsidR="00255F0E" w:rsidRPr="008B7378" w:rsidRDefault="003B2F27" w:rsidP="00EE54E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1F343FB0" w14:textId="77777777" w:rsidR="003B2F27" w:rsidRPr="00AD29CE" w:rsidRDefault="003B2F27" w:rsidP="00EE54EE">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327C00FB"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A3E5FF2" w14:textId="77777777" w:rsidR="003B2F27" w:rsidRPr="00A115B0"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14:paraId="25F39AB0" w14:textId="77777777" w:rsidR="003B2F27" w:rsidRPr="00BC61E7" w:rsidRDefault="003B2F27" w:rsidP="00EE54EE">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D820844"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083C044"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973C6F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9A40E61"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5C85842"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1EEBE95"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xml:space="preserve">, а в случае </w:t>
      </w:r>
      <w:r w:rsidRPr="00AD29CE">
        <w:rPr>
          <w:rFonts w:ascii="GHEA Grapalat" w:hAnsi="GHEA Grapalat"/>
        </w:rPr>
        <w:lastRenderedPageBreak/>
        <w:t>нарушения срока — также предусмотренную пунктом 5.5 договора пеню.</w:t>
      </w:r>
    </w:p>
    <w:p w14:paraId="2F123578" w14:textId="77777777" w:rsidR="00F72272" w:rsidRPr="004B7F02" w:rsidRDefault="00F72272" w:rsidP="00EE54EE">
      <w:pPr>
        <w:rPr>
          <w:rFonts w:ascii="GHEA Grapalat" w:hAnsi="GHEA Grapalat"/>
          <w:b/>
        </w:rPr>
      </w:pPr>
      <w:r w:rsidRPr="004B7F02">
        <w:rPr>
          <w:rFonts w:ascii="GHEA Grapalat" w:hAnsi="GHEA Grapalat"/>
          <w:b/>
        </w:rPr>
        <w:t>-----------------------------------</w:t>
      </w:r>
    </w:p>
    <w:p w14:paraId="689A002D" w14:textId="77777777" w:rsidR="00F72272" w:rsidRPr="004B7F02" w:rsidRDefault="00F72272" w:rsidP="00EE54EE">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14:paraId="7705B867"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31804380"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20AA578C"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1ED6BBA"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4C4A9E8E"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5B17B36"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777988A" w14:textId="77777777" w:rsidR="00C8503C" w:rsidRPr="00B138F3" w:rsidRDefault="00C8503C" w:rsidP="00EE54EE">
      <w:pPr>
        <w:widowControl w:val="0"/>
        <w:tabs>
          <w:tab w:val="left" w:pos="1418"/>
        </w:tabs>
        <w:ind w:firstLine="567"/>
        <w:jc w:val="both"/>
        <w:rPr>
          <w:rFonts w:ascii="GHEA Grapalat" w:hAnsi="GHEA Grapalat"/>
        </w:rPr>
      </w:pPr>
    </w:p>
    <w:p w14:paraId="0223C72B"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319C78B7"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14:paraId="5ACFD1E2"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1B3ADEE" w14:textId="7A10B45B"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785D13">
        <w:rPr>
          <w:rFonts w:ascii="GHEA Grapalat" w:hAnsi="GHEA Grapalat"/>
        </w:rPr>
        <w:t>2</w:t>
      </w:r>
      <w:r w:rsidR="0008386A">
        <w:rPr>
          <w:rFonts w:ascii="GHEA Grapalat" w:hAnsi="GHEA Grapalat"/>
        </w:rPr>
        <w:t>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52473B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2779E21"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1FA1462"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4. ЦЕНА ДОГОВОРА</w:t>
      </w:r>
    </w:p>
    <w:p w14:paraId="61ECB683" w14:textId="77777777" w:rsidR="003B2F27" w:rsidRPr="00D04EA3"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w:t>
      </w:r>
      <w:r>
        <w:rPr>
          <w:rFonts w:ascii="GHEA Grapalat" w:hAnsi="GHEA Grapalat"/>
        </w:rPr>
        <w:lastRenderedPageBreak/>
        <w:t>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2"/>
        <w:t>18</w:t>
      </w:r>
      <w:r>
        <w:rPr>
          <w:rFonts w:ascii="GHEA Grapalat" w:hAnsi="GHEA Grapalat"/>
        </w:rPr>
        <w:t>.</w:t>
      </w:r>
    </w:p>
    <w:p w14:paraId="5122A14C"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892B50E"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F38A8C2" w14:textId="77777777" w:rsidR="003B2F27" w:rsidRDefault="003B2F27" w:rsidP="00EE54EE">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6BAF1009" w14:textId="77777777" w:rsidR="00DE24EF" w:rsidRPr="00DE24EF" w:rsidRDefault="00DE24EF" w:rsidP="00EE54EE">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7C98918C"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5. ОТВЕТСТВЕННОСТЬ СТОРОН</w:t>
      </w:r>
    </w:p>
    <w:p w14:paraId="0414A1D9"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691AA38"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w:t>
      </w:r>
      <w:r w:rsidR="00764224">
        <w:rPr>
          <w:rFonts w:ascii="GHEA Grapalat" w:hAnsi="GHEA Grapalat"/>
        </w:rPr>
        <w:t xml:space="preserve">еля взимается штраф в размере </w:t>
      </w:r>
      <w:r w:rsidRPr="00AD29CE">
        <w:rPr>
          <w:rFonts w:ascii="GHEA Grapalat" w:hAnsi="GHEA Grapalat"/>
        </w:rPr>
        <w:t>5 (пять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3D3BFC83"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764224">
        <w:rPr>
          <w:rFonts w:ascii="GHEA Grapalat" w:hAnsi="GHEA Grapalat"/>
          <w:lang w:val="hy-AM"/>
        </w:rPr>
        <w:t>0,15</w:t>
      </w:r>
      <w:r w:rsidR="00764224">
        <w:rPr>
          <w:rFonts w:ascii="GHEA Grapalat" w:hAnsi="GHEA Grapalat"/>
        </w:rPr>
        <w:t xml:space="preserve"> (ноль целых </w:t>
      </w:r>
      <w:r w:rsidR="00764224" w:rsidRPr="00764224">
        <w:rPr>
          <w:rFonts w:ascii="GHEA Grapalat" w:hAnsi="GHEA Grapalat"/>
        </w:rPr>
        <w:t>пятнадцать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4153031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8AA2023" w14:textId="77777777" w:rsidR="003B2F27" w:rsidRPr="0029734E"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14:paraId="219F9A96" w14:textId="77777777" w:rsidR="003B2F27" w:rsidRPr="00844C3A"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FA24FE"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5169D61A" w14:textId="77777777" w:rsidR="003B2F27" w:rsidRPr="00AD29CE" w:rsidRDefault="003B2F27" w:rsidP="00EE54EE">
      <w:pPr>
        <w:widowControl w:val="0"/>
        <w:ind w:firstLine="720"/>
        <w:jc w:val="center"/>
        <w:rPr>
          <w:rFonts w:ascii="GHEA Grapalat" w:hAnsi="GHEA Grapalat" w:cs="Sylfaen"/>
        </w:rPr>
      </w:pPr>
    </w:p>
    <w:p w14:paraId="64477544"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14:paraId="246AB009"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BF00630" w14:textId="77777777" w:rsidR="003B2F27" w:rsidRDefault="003B2F27" w:rsidP="00EE54EE">
      <w:pPr>
        <w:rPr>
          <w:rFonts w:ascii="GHEA Grapalat" w:hAnsi="GHEA Grapalat" w:cs="Sylfaen"/>
        </w:rPr>
      </w:pPr>
      <w:r>
        <w:rPr>
          <w:rFonts w:ascii="GHEA Grapalat" w:hAnsi="GHEA Grapalat" w:cs="Sylfaen"/>
        </w:rPr>
        <w:br w:type="page"/>
      </w:r>
    </w:p>
    <w:p w14:paraId="322A2CC4"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lastRenderedPageBreak/>
        <w:t>7. ИНЫЕ УСЛОВИЯ</w:t>
      </w:r>
    </w:p>
    <w:p w14:paraId="17042011"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4EDCE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7C8020" w14:textId="77777777" w:rsidR="003B2F27" w:rsidRPr="00844C3A" w:rsidRDefault="003B2F27" w:rsidP="00EE54EE">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34C240B" w14:textId="77777777" w:rsidR="003B2F27" w:rsidRPr="00AD29CE" w:rsidRDefault="003B2F27" w:rsidP="00EE54EE">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B0F7A5D"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BD5F66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A59FB13" w14:textId="77777777" w:rsidR="003B2F27" w:rsidRPr="00AD29CE" w:rsidRDefault="003B2F27" w:rsidP="00EE54EE">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901C9E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4ABF0D3" w14:textId="77777777" w:rsidR="003B2F27" w:rsidRPr="00AD29CE" w:rsidRDefault="003B2F27" w:rsidP="00EE54E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0D1129D" w14:textId="77777777" w:rsidR="00564434" w:rsidRPr="00580D8D" w:rsidRDefault="00564434" w:rsidP="00564434">
      <w:pPr>
        <w:widowControl w:val="0"/>
        <w:tabs>
          <w:tab w:val="left" w:pos="1134"/>
        </w:tabs>
        <w:spacing w:after="160"/>
        <w:ind w:firstLine="567"/>
        <w:jc w:val="both"/>
        <w:rPr>
          <w:rFonts w:ascii="GHEA Grapalat" w:hAnsi="GHEA Grapalat"/>
        </w:rPr>
      </w:pPr>
      <w:bookmarkStart w:id="25" w:name="_Hlk205279984"/>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7C145D">
        <w:rPr>
          <w:rFonts w:ascii="GHEA Grapalat" w:hAnsi="GHEA Grapalat"/>
        </w:rPr>
        <w:t xml:space="preserve">. </w:t>
      </w:r>
      <w:r w:rsidRPr="00623AB5">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80D8D">
        <w:rPr>
          <w:rFonts w:ascii="GHEA Grapalat" w:hAnsi="GHEA Grapalat"/>
        </w:rPr>
        <w:t>.</w:t>
      </w:r>
      <w:r>
        <w:rPr>
          <w:rStyle w:val="FootnoteReference"/>
          <w:rFonts w:ascii="GHEA Grapalat" w:hAnsi="GHEA Grapalat"/>
        </w:rPr>
        <w:footnoteReference w:customMarkFollows="1" w:id="13"/>
        <w:t>23</w:t>
      </w:r>
    </w:p>
    <w:bookmarkEnd w:id="25"/>
    <w:p w14:paraId="4A6173D5"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w:t>
      </w:r>
      <w:r w:rsidRPr="00AD29CE">
        <w:rPr>
          <w:rFonts w:ascii="GHEA Grapalat" w:hAnsi="GHEA Grapalat"/>
        </w:rPr>
        <w:lastRenderedPageBreak/>
        <w:t>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4"/>
        <w:t>24</w:t>
      </w:r>
      <w:r w:rsidRPr="00AD29CE">
        <w:rPr>
          <w:rFonts w:ascii="GHEA Grapalat" w:hAnsi="GHEA Grapalat"/>
        </w:rPr>
        <w:t>.</w:t>
      </w:r>
    </w:p>
    <w:p w14:paraId="17A5857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3FE5DA8" w14:textId="77777777" w:rsidR="003B2F27" w:rsidRPr="00AD29CE" w:rsidRDefault="003B2F27" w:rsidP="00EE54EE">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05BC2B0"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488672"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85A9936" w14:textId="77777777" w:rsidR="00076092"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6A9AD0B3" w14:textId="77777777" w:rsidR="00EF37AB" w:rsidRPr="0068480C" w:rsidRDefault="00EF37AB" w:rsidP="00EF37AB">
      <w:pPr>
        <w:widowControl w:val="0"/>
        <w:tabs>
          <w:tab w:val="left" w:pos="1276"/>
        </w:tabs>
        <w:ind w:firstLine="567"/>
        <w:jc w:val="both"/>
        <w:rPr>
          <w:rFonts w:ascii="GHEA Grapalat" w:hAnsi="GHEA Grapalat"/>
          <w:color w:val="000000" w:themeColor="text1"/>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 xml:space="preserve">уступлено </w:t>
      </w:r>
      <w:r w:rsidRPr="00B43171">
        <w:rPr>
          <w:rStyle w:val="ezkurwreuab5ozgtqnkl"/>
          <w:rFonts w:ascii="GHEA Grapalat" w:hAnsi="GHEA Grapalat"/>
        </w:rPr>
        <w:lastRenderedPageBreak/>
        <w:t>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A472AA">
        <w:rPr>
          <w:rStyle w:val="ezkurwreuab5ozgtqnkl"/>
          <w:rFonts w:ascii="GHEA Grapalat" w:hAnsi="GHEA Grapalat"/>
          <w:vertAlign w:val="superscript"/>
        </w:rPr>
        <w:t>25</w:t>
      </w:r>
    </w:p>
    <w:p w14:paraId="66B45F44" w14:textId="171B835C"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sidR="00EF37AB">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30B7ABD0" w14:textId="15DD1554"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sidR="00EF37AB">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1472AEC" w14:textId="46037945" w:rsidR="003B2F27" w:rsidRPr="00AD29CE" w:rsidRDefault="003B2F27" w:rsidP="00EE54EE">
      <w:pPr>
        <w:widowControl w:val="0"/>
        <w:tabs>
          <w:tab w:val="left" w:pos="1276"/>
        </w:tabs>
        <w:ind w:firstLine="567"/>
        <w:jc w:val="both"/>
        <w:rPr>
          <w:rFonts w:ascii="GHEA Grapalat" w:hAnsi="GHEA Grapalat"/>
          <w:bCs/>
        </w:rPr>
      </w:pPr>
      <w:r w:rsidRPr="00AD29CE">
        <w:rPr>
          <w:rFonts w:ascii="GHEA Grapalat" w:hAnsi="GHEA Grapalat"/>
        </w:rPr>
        <w:t>7.1</w:t>
      </w:r>
      <w:r w:rsidR="00EF37AB">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724669D6" w14:textId="3124A57A"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sidR="00EF37AB">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15"/>
        <w:t>25</w:t>
      </w:r>
    </w:p>
    <w:p w14:paraId="1257293C" w14:textId="77777777" w:rsidR="003B2F27" w:rsidRPr="00AD29CE" w:rsidRDefault="003B2F27" w:rsidP="00EE54EE">
      <w:pPr>
        <w:widowControl w:val="0"/>
        <w:rPr>
          <w:rFonts w:ascii="GHEA Grapalat" w:hAnsi="GHEA Grapalat"/>
        </w:rPr>
      </w:pPr>
    </w:p>
    <w:p w14:paraId="34D5AB41"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7E0BB41" w14:textId="77777777" w:rsidTr="005B7138">
        <w:trPr>
          <w:jc w:val="center"/>
        </w:trPr>
        <w:tc>
          <w:tcPr>
            <w:tcW w:w="4536" w:type="dxa"/>
          </w:tcPr>
          <w:p w14:paraId="0417A8E5" w14:textId="77777777" w:rsidR="003B2F27" w:rsidRPr="00AD29CE" w:rsidRDefault="003B2F27" w:rsidP="00EE54EE">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AB70939" w14:textId="77777777" w:rsidR="003B2F27" w:rsidRPr="00E40AC8" w:rsidRDefault="003B2F27" w:rsidP="00EE54EE">
            <w:pPr>
              <w:widowControl w:val="0"/>
              <w:jc w:val="center"/>
              <w:rPr>
                <w:rFonts w:ascii="GHEA Grapalat" w:hAnsi="GHEA Grapalat"/>
              </w:rPr>
            </w:pPr>
            <w:r w:rsidRPr="00E40AC8">
              <w:rPr>
                <w:rFonts w:ascii="GHEA Grapalat" w:hAnsi="GHEA Grapalat"/>
              </w:rPr>
              <w:t>____________________________</w:t>
            </w:r>
          </w:p>
          <w:p w14:paraId="7AE993BD"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6DD5B72A" w14:textId="77777777" w:rsidR="003B2F27" w:rsidRDefault="003B2F27" w:rsidP="00EE54EE">
            <w:pPr>
              <w:widowControl w:val="0"/>
              <w:jc w:val="center"/>
              <w:rPr>
                <w:rFonts w:ascii="GHEA Grapalat" w:hAnsi="GHEA Grapalat"/>
                <w:lang w:val="en-US"/>
              </w:rPr>
            </w:pPr>
          </w:p>
          <w:p w14:paraId="3AE0A9B0"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c>
          <w:tcPr>
            <w:tcW w:w="4111" w:type="dxa"/>
          </w:tcPr>
          <w:p w14:paraId="57DAA046" w14:textId="77777777" w:rsidR="003B2F27" w:rsidRPr="00AD29CE" w:rsidRDefault="003B2F27" w:rsidP="00EE54EE">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9438760"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____________________________</w:t>
            </w:r>
          </w:p>
          <w:p w14:paraId="2EAD67EF"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4D79119E" w14:textId="77777777" w:rsidR="003B2F27" w:rsidRDefault="003B2F27" w:rsidP="00EE54EE">
            <w:pPr>
              <w:widowControl w:val="0"/>
              <w:jc w:val="center"/>
              <w:rPr>
                <w:rFonts w:ascii="GHEA Grapalat" w:hAnsi="GHEA Grapalat"/>
                <w:lang w:val="en-US"/>
              </w:rPr>
            </w:pPr>
          </w:p>
          <w:p w14:paraId="38A5B36A"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r>
    </w:tbl>
    <w:p w14:paraId="137C8CF9" w14:textId="77777777" w:rsidR="003B2F27" w:rsidRPr="00AD29CE" w:rsidRDefault="003B2F27" w:rsidP="00EE54EE">
      <w:pPr>
        <w:widowControl w:val="0"/>
        <w:ind w:firstLine="709"/>
        <w:jc w:val="center"/>
        <w:rPr>
          <w:rFonts w:ascii="GHEA Grapalat" w:hAnsi="GHEA Grapalat"/>
          <w:b/>
        </w:rPr>
      </w:pPr>
    </w:p>
    <w:p w14:paraId="2C38F690" w14:textId="77777777" w:rsidR="003B2F27" w:rsidRPr="00AD29CE" w:rsidRDefault="003B2F27" w:rsidP="00EE54EE">
      <w:pPr>
        <w:widowControl w:val="0"/>
        <w:ind w:firstLine="567"/>
        <w:jc w:val="both"/>
        <w:rPr>
          <w:rFonts w:ascii="GHEA Grapalat" w:hAnsi="GHEA Grapalat" w:cs="Sylfaen"/>
          <w:i/>
        </w:rPr>
      </w:pPr>
      <w:r w:rsidRPr="00AD29CE">
        <w:rPr>
          <w:rFonts w:ascii="GHEA Grapalat" w:hAnsi="GHEA Grapalat"/>
          <w:i/>
        </w:rPr>
        <w:t xml:space="preserve">В случае необходимости в договор могут быть включены не противоречащие </w:t>
      </w:r>
      <w:r w:rsidRPr="00AD29CE">
        <w:rPr>
          <w:rFonts w:ascii="GHEA Grapalat" w:hAnsi="GHEA Grapalat"/>
          <w:i/>
        </w:rPr>
        <w:lastRenderedPageBreak/>
        <w:t>законодательству Республики Армения положения.</w:t>
      </w:r>
    </w:p>
    <w:p w14:paraId="2057BE71"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6131BD81" w14:textId="77777777" w:rsidR="003B2F27" w:rsidRDefault="003B2F27" w:rsidP="00EE54EE">
      <w:pPr>
        <w:rPr>
          <w:rFonts w:ascii="GHEA Grapalat" w:hAnsi="GHEA Grapalat"/>
        </w:rPr>
      </w:pPr>
      <w:r>
        <w:rPr>
          <w:rFonts w:ascii="GHEA Grapalat" w:hAnsi="GHEA Grapalat"/>
        </w:rPr>
        <w:br w:type="page"/>
      </w:r>
    </w:p>
    <w:p w14:paraId="16D4C800" w14:textId="77777777" w:rsidR="00A47A8D" w:rsidRDefault="00A47A8D" w:rsidP="00EE54EE">
      <w:pPr>
        <w:widowControl w:val="0"/>
        <w:jc w:val="right"/>
        <w:rPr>
          <w:rFonts w:ascii="GHEA Grapalat" w:hAnsi="GHEA Grapalat"/>
          <w:i/>
        </w:rPr>
        <w:sectPr w:rsidR="00A47A8D" w:rsidSect="00DC0119">
          <w:footerReference w:type="default" r:id="rId9"/>
          <w:footnotePr>
            <w:pos w:val="beneathText"/>
          </w:footnotePr>
          <w:pgSz w:w="11907" w:h="16840" w:code="9"/>
          <w:pgMar w:top="426" w:right="1017" w:bottom="851" w:left="990" w:header="561" w:footer="561" w:gutter="0"/>
          <w:cols w:space="720"/>
          <w:titlePg/>
          <w:docGrid w:linePitch="326"/>
        </w:sectPr>
      </w:pPr>
    </w:p>
    <w:p w14:paraId="4C3FF081" w14:textId="77777777" w:rsidR="003B2F27" w:rsidRPr="00AD29CE" w:rsidRDefault="003B2F27" w:rsidP="00EE54EE">
      <w:pPr>
        <w:widowControl w:val="0"/>
        <w:jc w:val="right"/>
        <w:rPr>
          <w:rFonts w:ascii="GHEA Grapalat" w:hAnsi="GHEA Grapalat"/>
          <w:i/>
        </w:rPr>
      </w:pPr>
      <w:r w:rsidRPr="00AD29CE">
        <w:rPr>
          <w:rFonts w:ascii="GHEA Grapalat" w:hAnsi="GHEA Grapalat"/>
          <w:i/>
        </w:rPr>
        <w:lastRenderedPageBreak/>
        <w:t>Приложение № 1</w:t>
      </w:r>
    </w:p>
    <w:p w14:paraId="4BFA5B41"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E8BB703" w14:textId="77777777" w:rsidR="003B2F27" w:rsidRPr="00AD29CE" w:rsidRDefault="003B2F27" w:rsidP="00EE54EE">
      <w:pPr>
        <w:widowControl w:val="0"/>
        <w:jc w:val="center"/>
        <w:rPr>
          <w:rFonts w:ascii="GHEA Grapalat" w:hAnsi="GHEA Grapalat"/>
        </w:rPr>
      </w:pPr>
    </w:p>
    <w:p w14:paraId="30F8C53C" w14:textId="77777777" w:rsidR="003B2F27" w:rsidRPr="00E40AC8" w:rsidRDefault="003B2F27" w:rsidP="00EE54EE">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6"/>
        <w:t>*</w:t>
      </w:r>
    </w:p>
    <w:p w14:paraId="52B34BCA"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p w14:paraId="4AE76EDB" w14:textId="77777777" w:rsidR="003B2F27" w:rsidRDefault="003B2F27" w:rsidP="00EE54EE">
      <w:pPr>
        <w:widowControl w:val="0"/>
        <w:jc w:val="center"/>
        <w:rPr>
          <w:rFonts w:ascii="GHEA Grapalat" w:hAnsi="GHEA Grapalat"/>
        </w:rPr>
      </w:pPr>
    </w:p>
    <w:tbl>
      <w:tblPr>
        <w:tblW w:w="14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737"/>
        <w:gridCol w:w="1138"/>
        <w:gridCol w:w="5242"/>
        <w:gridCol w:w="1160"/>
        <w:gridCol w:w="1090"/>
        <w:gridCol w:w="810"/>
        <w:gridCol w:w="1170"/>
        <w:gridCol w:w="1710"/>
      </w:tblGrid>
      <w:tr w:rsidR="007A4351" w:rsidRPr="000675A1" w14:paraId="239D66BB" w14:textId="77777777" w:rsidTr="00460BFC">
        <w:trPr>
          <w:trHeight w:val="287"/>
          <w:jc w:val="center"/>
        </w:trPr>
        <w:tc>
          <w:tcPr>
            <w:tcW w:w="360" w:type="dxa"/>
            <w:vMerge w:val="restart"/>
            <w:vAlign w:val="center"/>
          </w:tcPr>
          <w:p w14:paraId="4E3C7383" w14:textId="77777777" w:rsidR="007A4351" w:rsidRPr="00FF6F96" w:rsidRDefault="007A4351" w:rsidP="00460BFC">
            <w:pPr>
              <w:contextualSpacing/>
              <w:jc w:val="center"/>
              <w:rPr>
                <w:rFonts w:ascii="GHEA Grapalat" w:hAnsi="GHEA Grapalat"/>
                <w:sz w:val="16"/>
                <w:szCs w:val="16"/>
                <w:lang w:val="af-ZA"/>
              </w:rPr>
            </w:pPr>
            <w:r w:rsidRPr="00FF6F96">
              <w:rPr>
                <w:rFonts w:ascii="GHEA Grapalat" w:hAnsi="GHEA Grapalat"/>
                <w:sz w:val="18"/>
                <w:szCs w:val="18"/>
              </w:rPr>
              <w:t>N</w:t>
            </w:r>
          </w:p>
        </w:tc>
        <w:tc>
          <w:tcPr>
            <w:tcW w:w="14057" w:type="dxa"/>
            <w:gridSpan w:val="8"/>
            <w:vAlign w:val="center"/>
          </w:tcPr>
          <w:p w14:paraId="002842F5" w14:textId="77777777" w:rsidR="007A4351" w:rsidRPr="00920373" w:rsidRDefault="007A4351" w:rsidP="00460BFC">
            <w:pPr>
              <w:spacing w:before="100" w:beforeAutospacing="1" w:after="100" w:afterAutospacing="1"/>
              <w:jc w:val="center"/>
              <w:rPr>
                <w:rFonts w:ascii="GHEA Grapalat" w:hAnsi="GHEA Grapalat"/>
                <w:sz w:val="20"/>
                <w:szCs w:val="20"/>
                <w:lang w:val="hy-AM"/>
              </w:rPr>
            </w:pPr>
            <w:r>
              <w:t>услуга</w:t>
            </w:r>
            <w:r w:rsidRPr="00920373">
              <w:rPr>
                <w:rFonts w:ascii="GHEA Grapalat" w:hAnsi="GHEA Grapalat"/>
                <w:sz w:val="20"/>
                <w:szCs w:val="20"/>
              </w:rPr>
              <w:t xml:space="preserve"> *</w:t>
            </w:r>
          </w:p>
        </w:tc>
      </w:tr>
      <w:tr w:rsidR="007A4351" w:rsidRPr="000675A1" w14:paraId="1C4EEB9B" w14:textId="77777777" w:rsidTr="00460BFC">
        <w:trPr>
          <w:trHeight w:val="345"/>
          <w:jc w:val="center"/>
        </w:trPr>
        <w:tc>
          <w:tcPr>
            <w:tcW w:w="360" w:type="dxa"/>
            <w:vMerge/>
            <w:vAlign w:val="center"/>
          </w:tcPr>
          <w:p w14:paraId="687AD07A" w14:textId="77777777" w:rsidR="007A4351" w:rsidRPr="00FF6F96" w:rsidRDefault="007A4351" w:rsidP="00460BFC">
            <w:pPr>
              <w:contextualSpacing/>
              <w:jc w:val="center"/>
              <w:rPr>
                <w:rFonts w:ascii="GHEA Grapalat" w:hAnsi="GHEA Grapalat"/>
                <w:sz w:val="16"/>
                <w:szCs w:val="16"/>
                <w:lang w:val="af-ZA"/>
              </w:rPr>
            </w:pPr>
          </w:p>
        </w:tc>
        <w:tc>
          <w:tcPr>
            <w:tcW w:w="1737" w:type="dxa"/>
            <w:vMerge w:val="restart"/>
            <w:vAlign w:val="center"/>
          </w:tcPr>
          <w:p w14:paraId="4A9CB78E" w14:textId="77777777" w:rsidR="007A4351" w:rsidRPr="00FF6F96" w:rsidRDefault="007A4351" w:rsidP="00460BFC">
            <w:pPr>
              <w:contextualSpacing/>
              <w:jc w:val="center"/>
              <w:rPr>
                <w:rFonts w:ascii="GHEA Grapalat" w:hAnsi="GHEA Grapalat"/>
                <w:sz w:val="16"/>
                <w:szCs w:val="16"/>
                <w:lang w:val="af-ZA"/>
              </w:rPr>
            </w:pPr>
            <w:r w:rsidRPr="00FF6F96">
              <w:rPr>
                <w:rFonts w:ascii="GHEA Grapalat" w:eastAsia="Calibri" w:hAnsi="GHEA Grapalat" w:cs="Arial"/>
                <w:sz w:val="18"/>
                <w:szCs w:val="18"/>
                <w:lang w:val="hy-AM"/>
              </w:rPr>
              <w:t>Промежуточный код</w:t>
            </w:r>
            <w:r w:rsidRPr="00FF6F96">
              <w:rPr>
                <w:rFonts w:ascii="GHEA Grapalat" w:eastAsia="Calibri" w:hAnsi="GHEA Grapalat" w:cs="Arial AMU"/>
                <w:sz w:val="18"/>
                <w:szCs w:val="18"/>
                <w:lang w:val="hy-AM"/>
              </w:rPr>
              <w:t xml:space="preserve">, </w:t>
            </w:r>
            <w:r w:rsidRPr="00FF6F96">
              <w:rPr>
                <w:rFonts w:ascii="GHEA Grapalat" w:eastAsia="Calibri" w:hAnsi="GHEA Grapalat" w:cs="Arial"/>
                <w:sz w:val="18"/>
                <w:szCs w:val="18"/>
                <w:lang w:val="hy-AM"/>
              </w:rPr>
              <w:t>предусмотренный планом</w:t>
            </w:r>
            <w:r w:rsidRPr="00FF6F96">
              <w:rPr>
                <w:rFonts w:ascii="GHEA Grapalat" w:eastAsia="Calibri" w:hAnsi="GHEA Grapalat" w:cs="Arial"/>
                <w:sz w:val="18"/>
                <w:szCs w:val="18"/>
              </w:rPr>
              <w:t xml:space="preserve"> </w:t>
            </w:r>
            <w:r w:rsidRPr="00FF6F96">
              <w:rPr>
                <w:rFonts w:ascii="GHEA Grapalat" w:eastAsia="Calibri" w:hAnsi="GHEA Grapalat" w:cs="Arial"/>
                <w:sz w:val="18"/>
                <w:szCs w:val="18"/>
                <w:lang w:val="hy-AM"/>
              </w:rPr>
              <w:t>закупок</w:t>
            </w:r>
            <w:r w:rsidRPr="00FF6F96">
              <w:rPr>
                <w:rFonts w:ascii="GHEA Grapalat" w:eastAsia="Calibri" w:hAnsi="GHEA Grapalat" w:cs="Arial"/>
                <w:sz w:val="18"/>
                <w:szCs w:val="18"/>
              </w:rPr>
              <w:t xml:space="preserve"> </w:t>
            </w:r>
            <w:r w:rsidRPr="00FF6F96">
              <w:rPr>
                <w:rFonts w:ascii="GHEA Grapalat" w:eastAsia="Calibri" w:hAnsi="GHEA Grapalat" w:cs="Arial"/>
                <w:sz w:val="18"/>
                <w:szCs w:val="18"/>
                <w:lang w:val="hy-AM"/>
              </w:rPr>
              <w:t>по классификации</w:t>
            </w:r>
            <w:r w:rsidRPr="00FF6F96">
              <w:rPr>
                <w:rFonts w:ascii="GHEA Grapalat" w:eastAsia="Calibri" w:hAnsi="GHEA Grapalat" w:cs="Arial AMU"/>
                <w:sz w:val="18"/>
                <w:szCs w:val="18"/>
                <w:lang w:val="hy-AM"/>
              </w:rPr>
              <w:t xml:space="preserve"> CPV</w:t>
            </w:r>
          </w:p>
        </w:tc>
        <w:tc>
          <w:tcPr>
            <w:tcW w:w="1138" w:type="dxa"/>
            <w:vMerge w:val="restart"/>
            <w:vAlign w:val="center"/>
          </w:tcPr>
          <w:p w14:paraId="793A9740" w14:textId="77777777" w:rsidR="007A4351" w:rsidRPr="00FF6F96" w:rsidRDefault="007A4351" w:rsidP="00460BFC">
            <w:pPr>
              <w:contextualSpacing/>
              <w:jc w:val="center"/>
              <w:rPr>
                <w:rFonts w:ascii="GHEA Grapalat" w:hAnsi="GHEA Grapalat"/>
                <w:sz w:val="16"/>
                <w:szCs w:val="16"/>
                <w:lang w:val="hy-AM"/>
              </w:rPr>
            </w:pPr>
            <w:r w:rsidRPr="00FF6F96">
              <w:rPr>
                <w:rFonts w:ascii="GHEA Grapalat" w:eastAsia="Calibri" w:hAnsi="GHEA Grapalat"/>
                <w:sz w:val="18"/>
                <w:szCs w:val="18"/>
              </w:rPr>
              <w:t>Название</w:t>
            </w:r>
          </w:p>
        </w:tc>
        <w:tc>
          <w:tcPr>
            <w:tcW w:w="5242" w:type="dxa"/>
            <w:vMerge w:val="restart"/>
            <w:vAlign w:val="center"/>
          </w:tcPr>
          <w:p w14:paraId="57C97C31" w14:textId="77777777" w:rsidR="007A4351" w:rsidRPr="00FF6F96" w:rsidRDefault="007A4351" w:rsidP="00460BFC">
            <w:pPr>
              <w:contextualSpacing/>
              <w:jc w:val="center"/>
              <w:rPr>
                <w:rFonts w:ascii="GHEA Grapalat" w:hAnsi="GHEA Grapalat"/>
                <w:sz w:val="16"/>
                <w:szCs w:val="16"/>
              </w:rPr>
            </w:pPr>
            <w:r w:rsidRPr="00FF6F96">
              <w:rPr>
                <w:rFonts w:ascii="GHEA Grapalat" w:eastAsia="Calibri" w:hAnsi="GHEA Grapalat" w:cs="Arial"/>
                <w:sz w:val="18"/>
                <w:szCs w:val="18"/>
              </w:rPr>
              <w:t>Техническое</w:t>
            </w:r>
            <w:r w:rsidRPr="00FF6F96">
              <w:rPr>
                <w:rFonts w:ascii="GHEA Grapalat" w:eastAsia="Calibri" w:hAnsi="GHEA Grapalat" w:cs="Arial"/>
                <w:sz w:val="18"/>
                <w:szCs w:val="18"/>
                <w:lang w:val="hy-AM"/>
              </w:rPr>
              <w:t xml:space="preserve"> </w:t>
            </w:r>
            <w:r w:rsidRPr="00FF6F96">
              <w:rPr>
                <w:rFonts w:ascii="GHEA Grapalat" w:eastAsia="Calibri" w:hAnsi="GHEA Grapalat" w:cs="Arial"/>
                <w:sz w:val="18"/>
                <w:szCs w:val="18"/>
              </w:rPr>
              <w:t>описание</w:t>
            </w:r>
          </w:p>
        </w:tc>
        <w:tc>
          <w:tcPr>
            <w:tcW w:w="1160" w:type="dxa"/>
            <w:vMerge w:val="restart"/>
            <w:vAlign w:val="center"/>
          </w:tcPr>
          <w:p w14:paraId="67AE4D13" w14:textId="77777777" w:rsidR="007A4351" w:rsidRPr="00FF6F96" w:rsidRDefault="007A4351" w:rsidP="00460BFC">
            <w:pPr>
              <w:contextualSpacing/>
              <w:jc w:val="center"/>
              <w:rPr>
                <w:rFonts w:ascii="GHEA Grapalat" w:hAnsi="GHEA Grapalat"/>
                <w:sz w:val="16"/>
                <w:szCs w:val="16"/>
              </w:rPr>
            </w:pPr>
            <w:r w:rsidRPr="00FF6F96">
              <w:rPr>
                <w:rFonts w:ascii="GHEA Grapalat" w:hAnsi="GHEA Grapalat"/>
                <w:sz w:val="18"/>
                <w:szCs w:val="18"/>
                <w:lang w:val="hy-AM"/>
              </w:rPr>
              <w:t>Единица измерения</w:t>
            </w:r>
          </w:p>
        </w:tc>
        <w:tc>
          <w:tcPr>
            <w:tcW w:w="1090" w:type="dxa"/>
            <w:vMerge w:val="restart"/>
            <w:vAlign w:val="center"/>
          </w:tcPr>
          <w:p w14:paraId="24CFB39C" w14:textId="77777777" w:rsidR="007A4351" w:rsidRPr="00FF6F96" w:rsidRDefault="007A4351" w:rsidP="00460BFC">
            <w:pPr>
              <w:contextualSpacing/>
              <w:jc w:val="center"/>
              <w:rPr>
                <w:rFonts w:ascii="GHEA Grapalat" w:hAnsi="GHEA Grapalat"/>
                <w:sz w:val="18"/>
                <w:szCs w:val="18"/>
              </w:rPr>
            </w:pPr>
            <w:r w:rsidRPr="00FF6F96">
              <w:rPr>
                <w:rFonts w:ascii="GHEA Grapalat" w:hAnsi="GHEA Grapalat"/>
                <w:sz w:val="18"/>
                <w:szCs w:val="18"/>
              </w:rPr>
              <w:t>Общая сумма</w:t>
            </w:r>
          </w:p>
        </w:tc>
        <w:tc>
          <w:tcPr>
            <w:tcW w:w="810" w:type="dxa"/>
            <w:vMerge w:val="restart"/>
            <w:vAlign w:val="center"/>
          </w:tcPr>
          <w:p w14:paraId="4F2A3C1E" w14:textId="77777777" w:rsidR="007A4351" w:rsidRPr="00FF6F96" w:rsidRDefault="007A4351" w:rsidP="00460BFC">
            <w:pPr>
              <w:contextualSpacing/>
              <w:jc w:val="center"/>
              <w:rPr>
                <w:rFonts w:ascii="GHEA Grapalat" w:hAnsi="GHEA Grapalat"/>
                <w:sz w:val="16"/>
                <w:szCs w:val="16"/>
                <w:lang w:val="hy-AM"/>
              </w:rPr>
            </w:pPr>
            <w:r w:rsidRPr="00FF6F96">
              <w:rPr>
                <w:rFonts w:ascii="GHEA Grapalat" w:hAnsi="GHEA Grapalat"/>
                <w:sz w:val="18"/>
                <w:szCs w:val="18"/>
                <w:lang w:val="hy-AM"/>
              </w:rPr>
              <w:t>Общее количество</w:t>
            </w:r>
          </w:p>
        </w:tc>
        <w:tc>
          <w:tcPr>
            <w:tcW w:w="2880" w:type="dxa"/>
            <w:gridSpan w:val="2"/>
            <w:vAlign w:val="center"/>
          </w:tcPr>
          <w:p w14:paraId="22511993" w14:textId="77777777" w:rsidR="007A4351" w:rsidRPr="00FF6F96" w:rsidRDefault="007A4351" w:rsidP="00460BFC">
            <w:pPr>
              <w:contextualSpacing/>
              <w:jc w:val="center"/>
              <w:rPr>
                <w:rFonts w:ascii="GHEA Grapalat" w:hAnsi="GHEA Grapalat"/>
                <w:sz w:val="16"/>
                <w:szCs w:val="16"/>
              </w:rPr>
            </w:pPr>
            <w:r w:rsidRPr="00FF6F96">
              <w:rPr>
                <w:rFonts w:ascii="GHEA Grapalat" w:hAnsi="GHEA Grapalat"/>
                <w:sz w:val="18"/>
                <w:szCs w:val="18"/>
                <w:lang w:val="hy-AM"/>
              </w:rPr>
              <w:t>Поставка</w:t>
            </w:r>
          </w:p>
        </w:tc>
      </w:tr>
      <w:tr w:rsidR="007A4351" w:rsidRPr="000675A1" w14:paraId="7388C1E6" w14:textId="77777777" w:rsidTr="00460BFC">
        <w:trPr>
          <w:trHeight w:val="1313"/>
          <w:jc w:val="center"/>
        </w:trPr>
        <w:tc>
          <w:tcPr>
            <w:tcW w:w="360" w:type="dxa"/>
            <w:vMerge/>
            <w:vAlign w:val="center"/>
          </w:tcPr>
          <w:p w14:paraId="1AB14C90" w14:textId="77777777" w:rsidR="007A4351" w:rsidRPr="00FF6F96" w:rsidRDefault="007A4351" w:rsidP="00460BFC">
            <w:pPr>
              <w:contextualSpacing/>
              <w:jc w:val="center"/>
              <w:rPr>
                <w:rFonts w:ascii="GHEA Grapalat" w:hAnsi="GHEA Grapalat"/>
                <w:sz w:val="16"/>
                <w:szCs w:val="16"/>
              </w:rPr>
            </w:pPr>
          </w:p>
        </w:tc>
        <w:tc>
          <w:tcPr>
            <w:tcW w:w="1737" w:type="dxa"/>
            <w:vMerge/>
            <w:vAlign w:val="center"/>
          </w:tcPr>
          <w:p w14:paraId="1ED2ED15" w14:textId="77777777" w:rsidR="007A4351" w:rsidRPr="00FF6F96" w:rsidRDefault="007A4351" w:rsidP="00460BFC">
            <w:pPr>
              <w:contextualSpacing/>
              <w:jc w:val="center"/>
              <w:rPr>
                <w:rFonts w:ascii="GHEA Grapalat" w:hAnsi="GHEA Grapalat"/>
                <w:sz w:val="16"/>
                <w:szCs w:val="16"/>
              </w:rPr>
            </w:pPr>
          </w:p>
        </w:tc>
        <w:tc>
          <w:tcPr>
            <w:tcW w:w="1138" w:type="dxa"/>
            <w:vMerge/>
            <w:vAlign w:val="center"/>
          </w:tcPr>
          <w:p w14:paraId="1CDDFE05" w14:textId="77777777" w:rsidR="007A4351" w:rsidRPr="00FF6F96" w:rsidRDefault="007A4351" w:rsidP="00460BFC">
            <w:pPr>
              <w:contextualSpacing/>
              <w:jc w:val="center"/>
              <w:rPr>
                <w:rFonts w:ascii="GHEA Grapalat" w:hAnsi="GHEA Grapalat"/>
                <w:sz w:val="16"/>
                <w:szCs w:val="16"/>
              </w:rPr>
            </w:pPr>
          </w:p>
        </w:tc>
        <w:tc>
          <w:tcPr>
            <w:tcW w:w="5242" w:type="dxa"/>
            <w:vMerge/>
            <w:vAlign w:val="center"/>
          </w:tcPr>
          <w:p w14:paraId="0B66D2EC" w14:textId="77777777" w:rsidR="007A4351" w:rsidRPr="00FF6F96" w:rsidRDefault="007A4351" w:rsidP="00460BFC">
            <w:pPr>
              <w:contextualSpacing/>
              <w:jc w:val="center"/>
              <w:rPr>
                <w:rFonts w:ascii="GHEA Grapalat" w:hAnsi="GHEA Grapalat"/>
                <w:sz w:val="16"/>
                <w:szCs w:val="16"/>
              </w:rPr>
            </w:pPr>
          </w:p>
        </w:tc>
        <w:tc>
          <w:tcPr>
            <w:tcW w:w="1160" w:type="dxa"/>
            <w:vMerge/>
            <w:vAlign w:val="center"/>
          </w:tcPr>
          <w:p w14:paraId="02B657B1" w14:textId="77777777" w:rsidR="007A4351" w:rsidRPr="00FF6F96" w:rsidRDefault="007A4351" w:rsidP="00460BFC">
            <w:pPr>
              <w:contextualSpacing/>
              <w:jc w:val="center"/>
              <w:rPr>
                <w:rFonts w:ascii="GHEA Grapalat" w:hAnsi="GHEA Grapalat"/>
                <w:sz w:val="16"/>
                <w:szCs w:val="16"/>
              </w:rPr>
            </w:pPr>
          </w:p>
        </w:tc>
        <w:tc>
          <w:tcPr>
            <w:tcW w:w="1090" w:type="dxa"/>
            <w:vMerge/>
            <w:vAlign w:val="center"/>
          </w:tcPr>
          <w:p w14:paraId="284EDE5E" w14:textId="77777777" w:rsidR="007A4351" w:rsidRPr="00FF6F96" w:rsidRDefault="007A4351" w:rsidP="00460BFC">
            <w:pPr>
              <w:contextualSpacing/>
              <w:jc w:val="center"/>
              <w:rPr>
                <w:rFonts w:ascii="GHEA Grapalat" w:hAnsi="GHEA Grapalat"/>
                <w:sz w:val="16"/>
                <w:szCs w:val="16"/>
                <w:lang w:val="hy-AM"/>
              </w:rPr>
            </w:pPr>
          </w:p>
        </w:tc>
        <w:tc>
          <w:tcPr>
            <w:tcW w:w="810" w:type="dxa"/>
            <w:vMerge/>
            <w:vAlign w:val="center"/>
          </w:tcPr>
          <w:p w14:paraId="74B59769" w14:textId="77777777" w:rsidR="007A4351" w:rsidRPr="00FF6F96" w:rsidRDefault="007A4351" w:rsidP="00460BFC">
            <w:pPr>
              <w:contextualSpacing/>
              <w:jc w:val="center"/>
              <w:rPr>
                <w:rFonts w:ascii="GHEA Grapalat" w:hAnsi="GHEA Grapalat"/>
                <w:sz w:val="16"/>
                <w:szCs w:val="16"/>
              </w:rPr>
            </w:pPr>
          </w:p>
        </w:tc>
        <w:tc>
          <w:tcPr>
            <w:tcW w:w="1170" w:type="dxa"/>
            <w:vAlign w:val="center"/>
          </w:tcPr>
          <w:p w14:paraId="757E9120" w14:textId="77777777" w:rsidR="007A4351" w:rsidRPr="00FF6F96" w:rsidRDefault="007A4351" w:rsidP="00460BFC">
            <w:pPr>
              <w:contextualSpacing/>
              <w:jc w:val="center"/>
              <w:rPr>
                <w:rFonts w:ascii="GHEA Grapalat" w:hAnsi="GHEA Grapalat"/>
                <w:sz w:val="16"/>
                <w:szCs w:val="16"/>
              </w:rPr>
            </w:pPr>
            <w:r w:rsidRPr="00FF6F96">
              <w:rPr>
                <w:rFonts w:ascii="GHEA Grapalat" w:hAnsi="GHEA Grapalat"/>
                <w:sz w:val="18"/>
                <w:szCs w:val="18"/>
              </w:rPr>
              <w:t>Адрес</w:t>
            </w:r>
          </w:p>
        </w:tc>
        <w:tc>
          <w:tcPr>
            <w:tcW w:w="1710" w:type="dxa"/>
            <w:vAlign w:val="center"/>
          </w:tcPr>
          <w:p w14:paraId="13926DBE" w14:textId="77777777" w:rsidR="007A4351" w:rsidRPr="00FF6F96" w:rsidRDefault="007A4351" w:rsidP="00460BFC">
            <w:pPr>
              <w:contextualSpacing/>
              <w:jc w:val="center"/>
              <w:rPr>
                <w:rFonts w:ascii="GHEA Grapalat" w:hAnsi="GHEA Grapalat"/>
                <w:sz w:val="16"/>
                <w:szCs w:val="16"/>
              </w:rPr>
            </w:pPr>
            <w:r w:rsidRPr="00FF6F96">
              <w:rPr>
                <w:rFonts w:ascii="GHEA Grapalat" w:hAnsi="GHEA Grapalat"/>
                <w:sz w:val="18"/>
                <w:szCs w:val="18"/>
              </w:rPr>
              <w:t>Срок</w:t>
            </w:r>
          </w:p>
        </w:tc>
      </w:tr>
      <w:tr w:rsidR="00B86126" w:rsidRPr="005D4990" w14:paraId="257E1471" w14:textId="77777777" w:rsidTr="00A00192">
        <w:trPr>
          <w:trHeight w:val="3617"/>
          <w:jc w:val="center"/>
        </w:trPr>
        <w:tc>
          <w:tcPr>
            <w:tcW w:w="360" w:type="dxa"/>
            <w:vAlign w:val="center"/>
          </w:tcPr>
          <w:p w14:paraId="60839761" w14:textId="77777777" w:rsidR="00B86126" w:rsidRPr="00FF6F96" w:rsidRDefault="00B86126" w:rsidP="00B86126">
            <w:pPr>
              <w:contextualSpacing/>
              <w:jc w:val="center"/>
              <w:rPr>
                <w:rFonts w:ascii="GHEA Grapalat" w:hAnsi="GHEA Grapalat"/>
                <w:sz w:val="18"/>
                <w:szCs w:val="18"/>
              </w:rPr>
            </w:pPr>
            <w:r w:rsidRPr="00FF6F96">
              <w:rPr>
                <w:rFonts w:ascii="GHEA Grapalat" w:hAnsi="GHEA Grapalat"/>
                <w:sz w:val="18"/>
                <w:szCs w:val="18"/>
              </w:rPr>
              <w:t>1</w:t>
            </w:r>
          </w:p>
        </w:tc>
        <w:tc>
          <w:tcPr>
            <w:tcW w:w="1737" w:type="dxa"/>
            <w:vAlign w:val="center"/>
          </w:tcPr>
          <w:p w14:paraId="335343C6" w14:textId="5AB81694" w:rsidR="00B86126" w:rsidRPr="00FF6F96" w:rsidRDefault="00B86126" w:rsidP="00B86126">
            <w:pPr>
              <w:contextualSpacing/>
              <w:jc w:val="center"/>
              <w:rPr>
                <w:rFonts w:ascii="GHEA Grapalat" w:hAnsi="GHEA Grapalat" w:cs="Calibri"/>
                <w:sz w:val="18"/>
                <w:szCs w:val="18"/>
                <w:lang w:val="hy-AM"/>
              </w:rPr>
            </w:pPr>
            <w:r w:rsidRPr="00893EDB">
              <w:rPr>
                <w:rFonts w:ascii="GHEA Grapalat" w:hAnsi="GHEA Grapalat" w:cs="Calibri"/>
                <w:sz w:val="18"/>
                <w:szCs w:val="18"/>
                <w:lang w:val="hy-AM"/>
              </w:rPr>
              <w:t>71351460/2</w:t>
            </w:r>
          </w:p>
        </w:tc>
        <w:tc>
          <w:tcPr>
            <w:tcW w:w="1138" w:type="dxa"/>
          </w:tcPr>
          <w:p w14:paraId="08D87E45" w14:textId="6347187C" w:rsidR="00B86126" w:rsidRPr="00FF6F96" w:rsidRDefault="00B86126" w:rsidP="00B86126">
            <w:pPr>
              <w:jc w:val="center"/>
              <w:rPr>
                <w:rFonts w:ascii="GHEA Grapalat" w:hAnsi="GHEA Grapalat" w:cs="Calibri"/>
                <w:sz w:val="18"/>
                <w:szCs w:val="18"/>
              </w:rPr>
            </w:pPr>
            <w:r w:rsidRPr="00893EDB">
              <w:rPr>
                <w:rFonts w:ascii="GHEA Grapalat" w:hAnsi="GHEA Grapalat"/>
                <w:sz w:val="20"/>
                <w:szCs w:val="20"/>
              </w:rPr>
              <w:t xml:space="preserve">приобретениe услуги по измерению дворовых территорий административного района Арабкир города Еревана </w:t>
            </w:r>
          </w:p>
        </w:tc>
        <w:tc>
          <w:tcPr>
            <w:tcW w:w="5242" w:type="dxa"/>
            <w:vAlign w:val="center"/>
          </w:tcPr>
          <w:p w14:paraId="75BDEA7A"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 xml:space="preserve">Предметом закупки являются следующие работы: 1. Ремонт общих дворов за зданием по проспекту Комитаса, 40, и зданием по адресу Врацакан, 7, а также строительство футбольного поля в административном районе Арабкир; 2. Ремонт общих дворов здания по адресу В. Папазян, 22, и здания по проспекту Комитаса, 23/1; 3. Строительство футбольного поля с травяным покрытием и спортивной инфраструктуры по адресу Ф. Толбухин, 4а; 4. Ремонт общих дворов зданий по адресу Гр. 1. Строительство баскетбольной площадки по адресам Кочар 17 и 19; 5. Ремонт дворовой территории и футбольного поля зданий по адресам Грибоедов 31 и Мамиконянц 35; 6. Ремонт дворовых площадей здания по адресу Азатутян проспект 23 (Мамиконянц 2); 7. Ремонт дворовой территории здания по адресу Сундукян 21; 8. Ремонт двора дома В. Хамбардзумяна 8/1; 9. Ремонт дворовых площадей домов Бабаян 30; </w:t>
            </w:r>
            <w:r w:rsidRPr="00AC11CB">
              <w:rPr>
                <w:rFonts w:ascii="GHEA Grapalat" w:hAnsi="GHEA Grapalat"/>
                <w:bCs/>
                <w:color w:val="000000" w:themeColor="text1"/>
                <w:sz w:val="20"/>
                <w:szCs w:val="20"/>
              </w:rPr>
              <w:lastRenderedPageBreak/>
              <w:t>32; 34 здания, 10. Реконструкция дворовых зон зданий А. Хачатряна, 31 и 29/1, и футбольного поля, 11. Приобретение геодезических работ и услуг по измерению этих зон после завершения работ по реконструкции дворовых зон зданий Комитаса, 9 и 9/1, и футбольного поля.</w:t>
            </w:r>
          </w:p>
          <w:p w14:paraId="11D93193"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 xml:space="preserve">Работы по обмеру необходимы: </w:t>
            </w:r>
          </w:p>
          <w:p w14:paraId="544F9391"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1. чтобы подать заявление о прекращении права собственности</w:t>
            </w:r>
          </w:p>
          <w:p w14:paraId="0BDD003D"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2. Чтобы удалить с кадастровой карты</w:t>
            </w:r>
          </w:p>
          <w:p w14:paraId="385EE07A"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3. Измерение и внесение во двор после капитального ремонта в комитет кадастра для получения свидетельства о праве муниципальной собственности на двор:</w:t>
            </w:r>
          </w:p>
          <w:p w14:paraId="2AD68AA1"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Участник должен владеть лицензиями, необходимыми для выполнения указанных работ.:</w:t>
            </w:r>
          </w:p>
          <w:p w14:paraId="039101F5"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Осуществлять работы в соответствии с постановлением Правительства РА от 21.08.2025 г. Решение 1188-N «об установлении обязательных требований, предъявляемых к осуществлению геодезических и маркшейдерских, а также картографических, землеустроительных, измерительных и учетных работ» и постановление правительства РА от 17.01.2023 г. № 1188-N "об установлении обязательных требований, предъявляемых к осуществлению геодезических и маркшейдерских, а также картографических, землеустроительных, измерительных и учетных работ". В соответствии с законом о геодезической и картографической деятельности и другими нормативно-правовыми законами и решениями, регулирующими сферу:</w:t>
            </w:r>
          </w:p>
          <w:p w14:paraId="6D04C1B5"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 xml:space="preserve">Выбранная компания должна выполнить работы по составлению пакета мер для указанного участка, предоставив e-cadaster.am код ссылки на сгенерированный размерный пакет сайта и </w:t>
            </w:r>
            <w:r w:rsidRPr="00AC11CB">
              <w:rPr>
                <w:rFonts w:ascii="GHEA Grapalat" w:hAnsi="GHEA Grapalat"/>
                <w:bCs/>
                <w:color w:val="000000" w:themeColor="text1"/>
                <w:sz w:val="20"/>
                <w:szCs w:val="20"/>
              </w:rPr>
              <w:lastRenderedPageBreak/>
              <w:t>нанесенная на него маркировка вершин излома участка в природе (материалы измерений представлены в приказе руководителя комитета кадастра РА от 08.04.2021 г.) В соответствии с положениями Приказа N 75-N):</w:t>
            </w:r>
          </w:p>
          <w:p w14:paraId="6A883550" w14:textId="77777777" w:rsidR="00B86126" w:rsidRPr="00AC11CB" w:rsidRDefault="00B86126" w:rsidP="00B86126">
            <w:pPr>
              <w:jc w:val="both"/>
              <w:rPr>
                <w:rFonts w:ascii="GHEA Grapalat" w:hAnsi="GHEA Grapalat"/>
                <w:bCs/>
                <w:color w:val="000000" w:themeColor="text1"/>
                <w:sz w:val="20"/>
                <w:szCs w:val="20"/>
              </w:rPr>
            </w:pPr>
          </w:p>
          <w:p w14:paraId="067221F2"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Документы, являющиеся основой для обмера՝</w:t>
            </w:r>
          </w:p>
          <w:p w14:paraId="638CF942"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Проектно-сметная документация, разрешения на строительство и разрешения на строительство соответствующей дворовой территории:</w:t>
            </w:r>
          </w:p>
          <w:p w14:paraId="32434998"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 xml:space="preserve">Пакет обмера ввести в базу кадастра - справка о вводе, 3 экземпляра бумажной упаковки и 1 экземпляр на электронном носителе: </w:t>
            </w:r>
          </w:p>
          <w:p w14:paraId="5A6B2648"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 xml:space="preserve">Подача электронного пакета документов на носителе и arabkir@yerevan.am отправка текстовых и графических материалов по электронной почте в форматах CAD и PDF: </w:t>
            </w:r>
          </w:p>
          <w:p w14:paraId="5BA87EBB" w14:textId="77777777" w:rsidR="00B86126" w:rsidRPr="00AC11CB" w:rsidRDefault="00B86126" w:rsidP="00B86126">
            <w:pPr>
              <w:jc w:val="both"/>
              <w:rPr>
                <w:rFonts w:ascii="GHEA Grapalat" w:hAnsi="GHEA Grapalat"/>
                <w:bCs/>
                <w:color w:val="000000" w:themeColor="text1"/>
                <w:sz w:val="20"/>
                <w:szCs w:val="20"/>
              </w:rPr>
            </w:pPr>
            <w:r w:rsidRPr="00AC11CB">
              <w:rPr>
                <w:rFonts w:ascii="GHEA Grapalat" w:hAnsi="GHEA Grapalat"/>
                <w:bCs/>
                <w:color w:val="000000" w:themeColor="text1"/>
                <w:sz w:val="20"/>
                <w:szCs w:val="20"/>
              </w:rPr>
              <w:t>*Файлы, включаемые в электронный носитель, должны иметь названия, эквивалентные содержимому, и не содержать дополнительной информации:</w:t>
            </w:r>
          </w:p>
          <w:p w14:paraId="0BF443D0" w14:textId="5E0CB01D" w:rsidR="00B86126" w:rsidRPr="00FF6F96" w:rsidRDefault="00B86126" w:rsidP="00B86126">
            <w:pPr>
              <w:jc w:val="both"/>
              <w:rPr>
                <w:rFonts w:ascii="GHEA Grapalat" w:hAnsi="GHEA Grapalat" w:cs="Calibri"/>
                <w:sz w:val="18"/>
                <w:szCs w:val="18"/>
              </w:rPr>
            </w:pPr>
            <w:r w:rsidRPr="00AC11CB">
              <w:rPr>
                <w:rFonts w:ascii="GHEA Grapalat" w:hAnsi="GHEA Grapalat"/>
                <w:bCs/>
                <w:color w:val="000000" w:themeColor="text1"/>
                <w:sz w:val="20"/>
                <w:szCs w:val="20"/>
              </w:rPr>
              <w:t xml:space="preserve"> Срок выполнения работ (продолжительность): предусмотреть период выполнения плана земельного участка в соответствии с письменным или устным заявлением заказчика для выполнения работ по измерению каждого двора в те</w:t>
            </w:r>
            <w:r w:rsidR="009C7FDB">
              <w:rPr>
                <w:rFonts w:ascii="GHEA Grapalat" w:hAnsi="GHEA Grapalat"/>
                <w:bCs/>
                <w:color w:val="000000" w:themeColor="text1"/>
                <w:sz w:val="20"/>
                <w:szCs w:val="20"/>
              </w:rPr>
              <w:t>ч</w:t>
            </w:r>
            <w:r w:rsidRPr="00AC11CB">
              <w:rPr>
                <w:rFonts w:ascii="GHEA Grapalat" w:hAnsi="GHEA Grapalat"/>
                <w:bCs/>
                <w:color w:val="000000" w:themeColor="text1"/>
                <w:sz w:val="20"/>
                <w:szCs w:val="20"/>
              </w:rPr>
              <w:t>ение 25 дней:</w:t>
            </w:r>
          </w:p>
        </w:tc>
        <w:tc>
          <w:tcPr>
            <w:tcW w:w="1160" w:type="dxa"/>
            <w:vAlign w:val="center"/>
          </w:tcPr>
          <w:p w14:paraId="34DA3118" w14:textId="77777777" w:rsidR="00B86126" w:rsidRPr="00FF6F96" w:rsidRDefault="00B86126" w:rsidP="00B86126">
            <w:pPr>
              <w:contextualSpacing/>
              <w:jc w:val="center"/>
              <w:rPr>
                <w:rFonts w:ascii="GHEA Grapalat" w:hAnsi="GHEA Grapalat" w:cs="Calibri"/>
                <w:sz w:val="18"/>
                <w:szCs w:val="18"/>
              </w:rPr>
            </w:pPr>
            <w:r w:rsidRPr="00FF6F96">
              <w:rPr>
                <w:rFonts w:ascii="GHEA Grapalat" w:hAnsi="GHEA Grapalat"/>
                <w:sz w:val="18"/>
                <w:szCs w:val="18"/>
              </w:rPr>
              <w:lastRenderedPageBreak/>
              <w:t>драм</w:t>
            </w:r>
          </w:p>
        </w:tc>
        <w:tc>
          <w:tcPr>
            <w:tcW w:w="1090" w:type="dxa"/>
            <w:vAlign w:val="center"/>
          </w:tcPr>
          <w:p w14:paraId="319A37D7" w14:textId="05941D10" w:rsidR="00B86126" w:rsidRPr="00FF6F96" w:rsidRDefault="00B86126" w:rsidP="00B86126">
            <w:pPr>
              <w:contextualSpacing/>
              <w:jc w:val="center"/>
              <w:rPr>
                <w:rFonts w:ascii="GHEA Grapalat" w:hAnsi="GHEA Grapalat" w:cs="Calibri"/>
                <w:sz w:val="18"/>
                <w:szCs w:val="18"/>
                <w:lang w:val="hy-AM"/>
              </w:rPr>
            </w:pPr>
          </w:p>
        </w:tc>
        <w:tc>
          <w:tcPr>
            <w:tcW w:w="810" w:type="dxa"/>
            <w:vAlign w:val="center"/>
          </w:tcPr>
          <w:p w14:paraId="045D0FF2" w14:textId="77777777" w:rsidR="00B86126" w:rsidRPr="00FF6F96" w:rsidRDefault="00B86126" w:rsidP="00B86126">
            <w:pPr>
              <w:contextualSpacing/>
              <w:jc w:val="center"/>
              <w:rPr>
                <w:rFonts w:ascii="GHEA Grapalat" w:hAnsi="GHEA Grapalat" w:cs="Calibri"/>
                <w:sz w:val="18"/>
                <w:szCs w:val="18"/>
              </w:rPr>
            </w:pPr>
            <w:r w:rsidRPr="00FF6F96">
              <w:rPr>
                <w:rFonts w:ascii="GHEA Grapalat" w:hAnsi="GHEA Grapalat"/>
                <w:sz w:val="18"/>
                <w:szCs w:val="18"/>
              </w:rPr>
              <w:t>1</w:t>
            </w:r>
          </w:p>
        </w:tc>
        <w:tc>
          <w:tcPr>
            <w:tcW w:w="1170" w:type="dxa"/>
            <w:vAlign w:val="center"/>
          </w:tcPr>
          <w:p w14:paraId="6174D127" w14:textId="77777777" w:rsidR="00B86126" w:rsidRPr="00AC11CB" w:rsidRDefault="00B86126" w:rsidP="00B86126">
            <w:pPr>
              <w:rPr>
                <w:rFonts w:ascii="GHEA Grapalat" w:hAnsi="GHEA Grapalat" w:cs="Sylfaen"/>
                <w:bCs/>
                <w:color w:val="000000" w:themeColor="text1"/>
                <w:sz w:val="20"/>
                <w:szCs w:val="20"/>
              </w:rPr>
            </w:pPr>
            <w:r w:rsidRPr="00AC11CB">
              <w:rPr>
                <w:rFonts w:ascii="GHEA Grapalat" w:hAnsi="GHEA Grapalat" w:cs="Sylfaen"/>
                <w:bCs/>
                <w:color w:val="000000" w:themeColor="text1"/>
                <w:sz w:val="20"/>
                <w:szCs w:val="20"/>
              </w:rPr>
              <w:t>Адм. район Арабкир</w:t>
            </w:r>
          </w:p>
          <w:p w14:paraId="5988A094" w14:textId="77777777" w:rsidR="00B86126" w:rsidRPr="00AC11CB" w:rsidRDefault="00B86126" w:rsidP="00B86126">
            <w:pPr>
              <w:rPr>
                <w:rFonts w:ascii="GHEA Grapalat" w:hAnsi="GHEA Grapalat" w:cs="Sylfaen"/>
                <w:bCs/>
                <w:color w:val="000000" w:themeColor="text1"/>
                <w:sz w:val="20"/>
                <w:szCs w:val="20"/>
              </w:rPr>
            </w:pPr>
          </w:p>
          <w:p w14:paraId="01396C6B" w14:textId="69853EAE" w:rsidR="00B86126" w:rsidRPr="00FF6F96" w:rsidRDefault="00B86126" w:rsidP="00B86126">
            <w:pPr>
              <w:jc w:val="center"/>
              <w:rPr>
                <w:rFonts w:ascii="GHEA Grapalat" w:hAnsi="GHEA Grapalat" w:cs="Arial"/>
                <w:sz w:val="18"/>
                <w:szCs w:val="18"/>
                <w:lang w:val="hy-AM"/>
              </w:rPr>
            </w:pPr>
            <w:r w:rsidRPr="00AC11CB">
              <w:rPr>
                <w:rFonts w:ascii="GHEA Grapalat" w:hAnsi="GHEA Grapalat"/>
                <w:iCs/>
                <w:color w:val="000000" w:themeColor="text1"/>
                <w:sz w:val="20"/>
                <w:szCs w:val="20"/>
              </w:rPr>
              <w:t xml:space="preserve"> </w:t>
            </w:r>
          </w:p>
        </w:tc>
        <w:tc>
          <w:tcPr>
            <w:tcW w:w="1710" w:type="dxa"/>
            <w:vAlign w:val="center"/>
          </w:tcPr>
          <w:p w14:paraId="1300EC83" w14:textId="37C28F26" w:rsidR="00B86126" w:rsidRPr="00FF6F96" w:rsidRDefault="00B86126" w:rsidP="00B86126">
            <w:pPr>
              <w:contextualSpacing/>
              <w:jc w:val="center"/>
              <w:rPr>
                <w:rFonts w:ascii="GHEA Grapalat" w:hAnsi="GHEA Grapalat"/>
                <w:sz w:val="18"/>
                <w:szCs w:val="18"/>
              </w:rPr>
            </w:pPr>
            <w:r w:rsidRPr="00AC11CB">
              <w:rPr>
                <w:rFonts w:ascii="GHEA Grapalat" w:hAnsi="GHEA Grapalat" w:cs="Calibri"/>
                <w:color w:val="000000" w:themeColor="text1"/>
                <w:sz w:val="20"/>
                <w:szCs w:val="20"/>
                <w:lang w:val="hy-AM"/>
              </w:rPr>
              <w:t>со дня вступления в силу договора</w:t>
            </w:r>
            <w:r w:rsidRPr="00AC11CB">
              <w:rPr>
                <w:rFonts w:ascii="GHEA Grapalat" w:hAnsi="GHEA Grapalat" w:cs="Calibri"/>
                <w:color w:val="000000" w:themeColor="text1"/>
                <w:sz w:val="20"/>
                <w:szCs w:val="20"/>
              </w:rPr>
              <w:t xml:space="preserve"> до 25</w:t>
            </w:r>
            <w:r w:rsidRPr="00AC11CB">
              <w:rPr>
                <w:rFonts w:ascii="GHEA Grapalat" w:hAnsi="GHEA Grapalat" w:cs="Calibri"/>
                <w:color w:val="000000" w:themeColor="text1"/>
                <w:sz w:val="20"/>
                <w:szCs w:val="20"/>
                <w:lang w:val="hy-AM"/>
              </w:rPr>
              <w:t>-</w:t>
            </w:r>
            <w:r w:rsidRPr="00AC11CB">
              <w:rPr>
                <w:rFonts w:ascii="GHEA Grapalat" w:hAnsi="GHEA Grapalat" w:cs="Calibri"/>
                <w:color w:val="000000" w:themeColor="text1"/>
                <w:sz w:val="20"/>
                <w:szCs w:val="20"/>
              </w:rPr>
              <w:t xml:space="preserve">го декабря 2026г. </w:t>
            </w:r>
          </w:p>
        </w:tc>
      </w:tr>
    </w:tbl>
    <w:p w14:paraId="423EEE53" w14:textId="77777777" w:rsidR="007A4351" w:rsidRDefault="007A4351" w:rsidP="00EE54EE">
      <w:pPr>
        <w:widowControl w:val="0"/>
        <w:jc w:val="center"/>
        <w:rPr>
          <w:rFonts w:ascii="GHEA Grapalat" w:hAnsi="GHEA Grapalat"/>
        </w:rPr>
      </w:pPr>
    </w:p>
    <w:p w14:paraId="016C6452" w14:textId="77777777" w:rsidR="0008386A" w:rsidRPr="00AD29CE" w:rsidRDefault="0008386A" w:rsidP="00EE54EE">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97506D2" w14:textId="77777777" w:rsidTr="005B7138">
        <w:trPr>
          <w:jc w:val="center"/>
        </w:trPr>
        <w:tc>
          <w:tcPr>
            <w:tcW w:w="4536" w:type="dxa"/>
          </w:tcPr>
          <w:p w14:paraId="2B94B51B"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ЗАКАЗЧИК</w:t>
            </w:r>
          </w:p>
          <w:p w14:paraId="02F495B8"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w:t>
            </w:r>
          </w:p>
          <w:p w14:paraId="7C205D33"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00A477E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40997605" w14:textId="77777777" w:rsidR="003B2F27" w:rsidRPr="00AD29CE" w:rsidRDefault="003B2F27" w:rsidP="00EE54EE">
            <w:pPr>
              <w:widowControl w:val="0"/>
              <w:jc w:val="center"/>
              <w:rPr>
                <w:rFonts w:ascii="GHEA Grapalat" w:hAnsi="GHEA Grapalat"/>
              </w:rPr>
            </w:pPr>
          </w:p>
        </w:tc>
        <w:tc>
          <w:tcPr>
            <w:tcW w:w="4343" w:type="dxa"/>
          </w:tcPr>
          <w:p w14:paraId="5A517D20"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ИСПОЛНИТЕЛЬ</w:t>
            </w:r>
          </w:p>
          <w:p w14:paraId="033A1BBB"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w:t>
            </w:r>
          </w:p>
          <w:p w14:paraId="67468602"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178FF9F6"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7C095A20" w14:textId="6DA4B9F0" w:rsidR="00A47A8D" w:rsidRDefault="003B2F27" w:rsidP="007A4351">
      <w:pPr>
        <w:widowControl w:val="0"/>
        <w:jc w:val="center"/>
        <w:rPr>
          <w:rFonts w:ascii="GHEA Grapalat" w:hAnsi="GHEA Grapalat"/>
          <w:i/>
        </w:rPr>
        <w:sectPr w:rsidR="00A47A8D" w:rsidSect="00A47A8D">
          <w:footnotePr>
            <w:pos w:val="beneathText"/>
          </w:footnotePr>
          <w:pgSz w:w="16840" w:h="11907" w:orient="landscape" w:code="9"/>
          <w:pgMar w:top="994" w:right="432" w:bottom="1022" w:left="850" w:header="562" w:footer="562" w:gutter="0"/>
          <w:cols w:space="720"/>
          <w:titlePg/>
          <w:docGrid w:linePitch="326"/>
        </w:sectPr>
      </w:pPr>
      <w:r w:rsidRPr="00AD29CE">
        <w:rPr>
          <w:rFonts w:ascii="GHEA Grapalat" w:hAnsi="GHEA Grapalat"/>
        </w:rPr>
        <w:br w:type="page"/>
      </w:r>
    </w:p>
    <w:p w14:paraId="55C1FC0C" w14:textId="77777777" w:rsidR="00554D44" w:rsidRDefault="00554D44" w:rsidP="00EE54EE">
      <w:pPr>
        <w:widowControl w:val="0"/>
        <w:ind w:firstLine="567"/>
        <w:jc w:val="right"/>
        <w:rPr>
          <w:rFonts w:ascii="GHEA Grapalat" w:hAnsi="GHEA Grapalat"/>
          <w:i/>
        </w:rPr>
      </w:pPr>
    </w:p>
    <w:p w14:paraId="13B89C24" w14:textId="77777777" w:rsidR="007A4351" w:rsidRDefault="007A4351" w:rsidP="00EE54EE">
      <w:pPr>
        <w:widowControl w:val="0"/>
        <w:jc w:val="right"/>
        <w:rPr>
          <w:rFonts w:ascii="GHEA Grapalat" w:hAnsi="GHEA Grapalat"/>
          <w:i/>
        </w:rPr>
        <w:sectPr w:rsidR="007A4351" w:rsidSect="00DC0119">
          <w:footnotePr>
            <w:pos w:val="beneathText"/>
          </w:footnotePr>
          <w:pgSz w:w="11907" w:h="16840" w:code="9"/>
          <w:pgMar w:top="426" w:right="1017" w:bottom="851" w:left="990" w:header="561" w:footer="561" w:gutter="0"/>
          <w:cols w:space="720"/>
          <w:titlePg/>
          <w:docGrid w:linePitch="326"/>
        </w:sectPr>
      </w:pPr>
    </w:p>
    <w:p w14:paraId="0DEF2B75" w14:textId="77777777" w:rsidR="003B2F27" w:rsidRPr="00AD29CE" w:rsidRDefault="003B2F27" w:rsidP="00EE54EE">
      <w:pPr>
        <w:widowControl w:val="0"/>
        <w:jc w:val="right"/>
        <w:rPr>
          <w:rFonts w:ascii="GHEA Grapalat" w:hAnsi="GHEA Grapalat"/>
          <w:i/>
        </w:rPr>
      </w:pPr>
      <w:r w:rsidRPr="00AD29CE">
        <w:rPr>
          <w:rFonts w:ascii="GHEA Grapalat" w:hAnsi="GHEA Grapalat"/>
          <w:i/>
        </w:rPr>
        <w:lastRenderedPageBreak/>
        <w:t>Приложение № 2</w:t>
      </w:r>
    </w:p>
    <w:p w14:paraId="2B62EBD7"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FE63C3" w14:textId="77777777" w:rsidR="003B2F27" w:rsidRPr="00AD29CE" w:rsidRDefault="003B2F27" w:rsidP="00EE54EE">
      <w:pPr>
        <w:widowControl w:val="0"/>
        <w:tabs>
          <w:tab w:val="left" w:pos="9540"/>
        </w:tabs>
        <w:jc w:val="center"/>
        <w:rPr>
          <w:rFonts w:ascii="GHEA Grapalat" w:hAnsi="GHEA Grapalat"/>
        </w:rPr>
      </w:pPr>
    </w:p>
    <w:p w14:paraId="1645DC5A" w14:textId="77777777" w:rsidR="003B2F27" w:rsidRPr="00CA2754" w:rsidRDefault="003B2F27" w:rsidP="00EE54EE">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14:paraId="11231821"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5"/>
        <w:gridCol w:w="2249"/>
        <w:gridCol w:w="1875"/>
        <w:gridCol w:w="682"/>
        <w:gridCol w:w="813"/>
        <w:gridCol w:w="563"/>
        <w:gridCol w:w="681"/>
        <w:gridCol w:w="582"/>
        <w:gridCol w:w="566"/>
        <w:gridCol w:w="601"/>
        <w:gridCol w:w="611"/>
        <w:gridCol w:w="871"/>
        <w:gridCol w:w="676"/>
        <w:gridCol w:w="643"/>
        <w:gridCol w:w="611"/>
        <w:gridCol w:w="666"/>
        <w:gridCol w:w="21"/>
      </w:tblGrid>
      <w:tr w:rsidR="003B2F27" w:rsidRPr="00F412AC" w14:paraId="542BD153" w14:textId="77777777" w:rsidTr="007A4351">
        <w:trPr>
          <w:trHeight w:val="363"/>
          <w:jc w:val="center"/>
        </w:trPr>
        <w:tc>
          <w:tcPr>
            <w:tcW w:w="14616" w:type="dxa"/>
            <w:gridSpan w:val="17"/>
          </w:tcPr>
          <w:p w14:paraId="0A615CA5"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Услуги</w:t>
            </w:r>
          </w:p>
        </w:tc>
      </w:tr>
      <w:tr w:rsidR="003B2F27" w:rsidRPr="00F412AC" w14:paraId="6434972A" w14:textId="77777777" w:rsidTr="007A4351">
        <w:trPr>
          <w:gridAfter w:val="1"/>
          <w:wAfter w:w="21" w:type="dxa"/>
          <w:trHeight w:val="1781"/>
          <w:jc w:val="center"/>
        </w:trPr>
        <w:tc>
          <w:tcPr>
            <w:tcW w:w="1905" w:type="dxa"/>
            <w:vAlign w:val="center"/>
          </w:tcPr>
          <w:p w14:paraId="300A3D83"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2249" w:type="dxa"/>
            <w:vAlign w:val="center"/>
          </w:tcPr>
          <w:p w14:paraId="13E694B2"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875" w:type="dxa"/>
            <w:vAlign w:val="center"/>
          </w:tcPr>
          <w:p w14:paraId="0FE33CCB"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BA00034" w14:textId="3AAF1D4D" w:rsidR="003B2F27" w:rsidRPr="00CA2754" w:rsidRDefault="003B2F27" w:rsidP="00EE54EE">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764224">
              <w:rPr>
                <w:rFonts w:ascii="GHEA Grapalat" w:hAnsi="GHEA Grapalat"/>
                <w:sz w:val="16"/>
              </w:rPr>
              <w:t>едусматривается произвести в 202</w:t>
            </w:r>
            <w:r w:rsidR="00B86126">
              <w:rPr>
                <w:rFonts w:ascii="GHEA Grapalat" w:hAnsi="GHEA Grapalat"/>
                <w:sz w:val="16"/>
              </w:rPr>
              <w:t>6</w:t>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3B2F27" w:rsidRPr="00F412AC" w14:paraId="4D3B4530" w14:textId="77777777" w:rsidTr="007A4351">
        <w:trPr>
          <w:gridAfter w:val="1"/>
          <w:wAfter w:w="21" w:type="dxa"/>
          <w:trHeight w:val="742"/>
          <w:jc w:val="center"/>
        </w:trPr>
        <w:tc>
          <w:tcPr>
            <w:tcW w:w="1905" w:type="dxa"/>
          </w:tcPr>
          <w:p w14:paraId="50982303" w14:textId="1E42DC15" w:rsidR="003B2F27" w:rsidRPr="00764224" w:rsidRDefault="003B2F27" w:rsidP="00EE54EE">
            <w:pPr>
              <w:widowControl w:val="0"/>
              <w:jc w:val="center"/>
              <w:rPr>
                <w:rFonts w:ascii="GHEA Grapalat" w:hAnsi="GHEA Grapalat"/>
                <w:sz w:val="16"/>
                <w:lang w:val="hy-AM"/>
              </w:rPr>
            </w:pPr>
          </w:p>
        </w:tc>
        <w:tc>
          <w:tcPr>
            <w:tcW w:w="2249" w:type="dxa"/>
          </w:tcPr>
          <w:p w14:paraId="7784147C" w14:textId="73FAB5CC" w:rsidR="003B2F27" w:rsidRPr="00F412AC" w:rsidRDefault="003B2F27" w:rsidP="00EE54EE">
            <w:pPr>
              <w:widowControl w:val="0"/>
              <w:jc w:val="center"/>
              <w:rPr>
                <w:rFonts w:ascii="GHEA Grapalat" w:hAnsi="GHEA Grapalat"/>
                <w:sz w:val="16"/>
              </w:rPr>
            </w:pPr>
          </w:p>
        </w:tc>
        <w:tc>
          <w:tcPr>
            <w:tcW w:w="1875" w:type="dxa"/>
          </w:tcPr>
          <w:p w14:paraId="2112D68E" w14:textId="77777777" w:rsidR="003B2F27" w:rsidRPr="00F412AC" w:rsidRDefault="003B2F27" w:rsidP="00EE54EE">
            <w:pPr>
              <w:widowControl w:val="0"/>
              <w:jc w:val="center"/>
              <w:rPr>
                <w:rFonts w:ascii="GHEA Grapalat" w:hAnsi="GHEA Grapalat"/>
                <w:sz w:val="16"/>
              </w:rPr>
            </w:pPr>
          </w:p>
        </w:tc>
        <w:tc>
          <w:tcPr>
            <w:tcW w:w="682" w:type="dxa"/>
            <w:vAlign w:val="center"/>
          </w:tcPr>
          <w:p w14:paraId="6ABDC2A6" w14:textId="77777777" w:rsidR="003B2F27" w:rsidRPr="00F412AC" w:rsidRDefault="003B2F27" w:rsidP="00EE54EE">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CE15BEF" w14:textId="77777777" w:rsidR="003B2F27" w:rsidRPr="00F412AC" w:rsidRDefault="003B2F27" w:rsidP="00EE54EE">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3C909C71" w14:textId="77777777" w:rsidR="003B2F27" w:rsidRPr="00F412AC" w:rsidRDefault="003B2F27" w:rsidP="00EE54EE">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12CE72DF" w14:textId="77777777" w:rsidR="003B2F27" w:rsidRPr="00F412AC" w:rsidRDefault="003B2F27" w:rsidP="00EE54EE">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51983FF" w14:textId="77777777" w:rsidR="003B2F27" w:rsidRPr="00F412AC" w:rsidRDefault="003B2F27" w:rsidP="00EE54EE">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EE97CD8" w14:textId="77777777" w:rsidR="003B2F27" w:rsidRPr="00F412AC" w:rsidRDefault="003B2F27" w:rsidP="00EE54EE">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E672E94" w14:textId="77777777" w:rsidR="003B2F27" w:rsidRPr="00F412AC" w:rsidRDefault="003B2F27" w:rsidP="00EE54EE">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4772C1E0" w14:textId="77777777" w:rsidR="003B2F27" w:rsidRPr="00F412AC" w:rsidRDefault="003B2F27" w:rsidP="00EE54EE">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8848D9D" w14:textId="77777777" w:rsidR="003B2F27" w:rsidRPr="00F412AC" w:rsidRDefault="003B2F27" w:rsidP="00EE54EE">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0396E58" w14:textId="77777777" w:rsidR="003B2F27" w:rsidRPr="00F412AC" w:rsidRDefault="003B2F27" w:rsidP="00EE54EE">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64AE330" w14:textId="77777777" w:rsidR="003B2F27" w:rsidRPr="00F412AC" w:rsidRDefault="003B2F27" w:rsidP="00EE54EE">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1FA6B47" w14:textId="77777777" w:rsidR="003B2F27" w:rsidRPr="00F412AC" w:rsidRDefault="003B2F27" w:rsidP="00EE54EE">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1EF2372C" w14:textId="77777777" w:rsidR="003B2F27" w:rsidRPr="00764224" w:rsidRDefault="003B2F27" w:rsidP="00EE54EE">
            <w:pPr>
              <w:widowControl w:val="0"/>
              <w:ind w:right="-1"/>
              <w:jc w:val="center"/>
              <w:rPr>
                <w:rFonts w:ascii="GHEA Grapalat" w:hAnsi="GHEA Grapalat"/>
                <w:sz w:val="16"/>
              </w:rPr>
            </w:pPr>
            <w:r w:rsidRPr="00F412AC">
              <w:rPr>
                <w:rFonts w:ascii="GHEA Grapalat" w:hAnsi="GHEA Grapalat"/>
                <w:sz w:val="16"/>
              </w:rPr>
              <w:t>Всего</w:t>
            </w:r>
          </w:p>
        </w:tc>
      </w:tr>
      <w:tr w:rsidR="007A4351" w:rsidRPr="00F412AC" w14:paraId="78DD4341" w14:textId="77777777" w:rsidTr="00786D49">
        <w:trPr>
          <w:gridAfter w:val="1"/>
          <w:wAfter w:w="21" w:type="dxa"/>
          <w:trHeight w:val="742"/>
          <w:jc w:val="center"/>
        </w:trPr>
        <w:tc>
          <w:tcPr>
            <w:tcW w:w="1905" w:type="dxa"/>
            <w:vAlign w:val="center"/>
          </w:tcPr>
          <w:p w14:paraId="75DA10BC" w14:textId="2A37EC26" w:rsidR="007A4351" w:rsidRPr="007A4351" w:rsidRDefault="007A4351" w:rsidP="007A4351">
            <w:pPr>
              <w:widowControl w:val="0"/>
              <w:jc w:val="center"/>
              <w:rPr>
                <w:rFonts w:ascii="GHEA Grapalat" w:hAnsi="GHEA Grapalat"/>
                <w:sz w:val="16"/>
              </w:rPr>
            </w:pPr>
            <w:r>
              <w:rPr>
                <w:rFonts w:ascii="GHEA Grapalat" w:hAnsi="GHEA Grapalat"/>
                <w:sz w:val="16"/>
              </w:rPr>
              <w:t>1</w:t>
            </w:r>
          </w:p>
        </w:tc>
        <w:tc>
          <w:tcPr>
            <w:tcW w:w="2249" w:type="dxa"/>
            <w:vAlign w:val="center"/>
          </w:tcPr>
          <w:p w14:paraId="49C0F561" w14:textId="36A72F25" w:rsidR="007A4351" w:rsidRPr="00FF1138" w:rsidRDefault="00893EDB" w:rsidP="007A4351">
            <w:pPr>
              <w:spacing w:before="100" w:beforeAutospacing="1" w:after="100" w:afterAutospacing="1"/>
              <w:jc w:val="center"/>
              <w:rPr>
                <w:rFonts w:ascii="GHEA Grapalat" w:hAnsi="GHEA Grapalat"/>
                <w:b/>
                <w:sz w:val="20"/>
                <w:szCs w:val="20"/>
              </w:rPr>
            </w:pPr>
            <w:r w:rsidRPr="00893EDB">
              <w:rPr>
                <w:rFonts w:ascii="GHEA Grapalat" w:hAnsi="GHEA Grapalat" w:cs="Calibri"/>
                <w:sz w:val="18"/>
                <w:szCs w:val="18"/>
                <w:lang w:val="hy-AM"/>
              </w:rPr>
              <w:t>71351460/2</w:t>
            </w:r>
          </w:p>
        </w:tc>
        <w:tc>
          <w:tcPr>
            <w:tcW w:w="1875" w:type="dxa"/>
          </w:tcPr>
          <w:p w14:paraId="0A927876" w14:textId="62A9A670" w:rsidR="007A4351" w:rsidRPr="00893EDB" w:rsidRDefault="00893EDB" w:rsidP="007A4351">
            <w:pPr>
              <w:widowControl w:val="0"/>
              <w:jc w:val="center"/>
              <w:rPr>
                <w:rFonts w:ascii="GHEA Grapalat" w:hAnsi="GHEA Grapalat"/>
                <w:sz w:val="20"/>
                <w:szCs w:val="20"/>
              </w:rPr>
            </w:pPr>
            <w:r w:rsidRPr="00893EDB">
              <w:rPr>
                <w:rFonts w:ascii="GHEA Grapalat" w:hAnsi="GHEA Grapalat"/>
                <w:sz w:val="20"/>
                <w:szCs w:val="20"/>
              </w:rPr>
              <w:t xml:space="preserve">приобретениe услуги по измерению дворовых территорий административного района Арабкир города Еревана </w:t>
            </w:r>
          </w:p>
        </w:tc>
        <w:tc>
          <w:tcPr>
            <w:tcW w:w="682" w:type="dxa"/>
          </w:tcPr>
          <w:p w14:paraId="455D485D" w14:textId="77777777" w:rsidR="007A4351" w:rsidRPr="00F566BF" w:rsidRDefault="007A4351" w:rsidP="007A4351">
            <w:pPr>
              <w:jc w:val="center"/>
              <w:rPr>
                <w:rFonts w:ascii="GHEA Grapalat" w:hAnsi="GHEA Grapalat"/>
                <w:sz w:val="20"/>
                <w:lang w:val="pt-BR"/>
              </w:rPr>
            </w:pPr>
          </w:p>
          <w:p w14:paraId="26ADEBA2" w14:textId="77777777" w:rsidR="007A4351" w:rsidRPr="00F566BF" w:rsidRDefault="007A4351" w:rsidP="007A4351">
            <w:pPr>
              <w:jc w:val="center"/>
              <w:rPr>
                <w:rFonts w:ascii="GHEA Grapalat" w:hAnsi="GHEA Grapalat"/>
                <w:sz w:val="20"/>
                <w:lang w:val="pt-BR"/>
              </w:rPr>
            </w:pPr>
          </w:p>
          <w:p w14:paraId="302401C3" w14:textId="79356324" w:rsidR="007A4351" w:rsidRPr="00F412AC" w:rsidRDefault="007A4351" w:rsidP="007A4351">
            <w:pPr>
              <w:widowControl w:val="0"/>
              <w:ind w:left="-161" w:right="-148"/>
              <w:jc w:val="center"/>
              <w:rPr>
                <w:rFonts w:ascii="GHEA Grapalat" w:hAnsi="GHEA Grapalat"/>
                <w:sz w:val="16"/>
              </w:rPr>
            </w:pPr>
            <w:r w:rsidRPr="00F566BF">
              <w:rPr>
                <w:rFonts w:ascii="GHEA Grapalat" w:hAnsi="GHEA Grapalat"/>
                <w:sz w:val="20"/>
                <w:lang w:val="pt-BR"/>
              </w:rPr>
              <w:t>... %</w:t>
            </w:r>
          </w:p>
        </w:tc>
        <w:tc>
          <w:tcPr>
            <w:tcW w:w="813" w:type="dxa"/>
          </w:tcPr>
          <w:p w14:paraId="10294C40" w14:textId="77777777" w:rsidR="007A4351" w:rsidRPr="00F566BF" w:rsidRDefault="007A4351" w:rsidP="007A4351">
            <w:pPr>
              <w:jc w:val="center"/>
              <w:rPr>
                <w:rFonts w:ascii="GHEA Grapalat" w:hAnsi="GHEA Grapalat"/>
                <w:sz w:val="20"/>
                <w:lang w:val="pt-BR"/>
              </w:rPr>
            </w:pPr>
          </w:p>
          <w:p w14:paraId="1B5EE395" w14:textId="77777777" w:rsidR="007A4351" w:rsidRPr="00F566BF" w:rsidRDefault="007A4351" w:rsidP="007A4351">
            <w:pPr>
              <w:jc w:val="center"/>
              <w:rPr>
                <w:rFonts w:ascii="GHEA Grapalat" w:hAnsi="GHEA Grapalat"/>
                <w:sz w:val="20"/>
                <w:lang w:val="pt-BR"/>
              </w:rPr>
            </w:pPr>
          </w:p>
          <w:p w14:paraId="706466D6" w14:textId="0FA7CD4B" w:rsidR="007A4351" w:rsidRPr="00F412AC" w:rsidRDefault="00893EDB" w:rsidP="007A4351">
            <w:pPr>
              <w:widowControl w:val="0"/>
              <w:ind w:left="-68" w:right="-108"/>
              <w:jc w:val="center"/>
              <w:rPr>
                <w:rFonts w:ascii="GHEA Grapalat" w:hAnsi="GHEA Grapalat"/>
                <w:sz w:val="16"/>
              </w:rPr>
            </w:pPr>
            <w:r>
              <w:rPr>
                <w:rFonts w:ascii="GHEA Grapalat" w:hAnsi="GHEA Grapalat"/>
                <w:sz w:val="20"/>
              </w:rPr>
              <w:t>25</w:t>
            </w:r>
            <w:r w:rsidR="007A4351" w:rsidRPr="00F566BF">
              <w:rPr>
                <w:rFonts w:ascii="GHEA Grapalat" w:hAnsi="GHEA Grapalat"/>
                <w:sz w:val="20"/>
                <w:lang w:val="pt-BR"/>
              </w:rPr>
              <w:t xml:space="preserve"> %</w:t>
            </w:r>
          </w:p>
        </w:tc>
        <w:tc>
          <w:tcPr>
            <w:tcW w:w="563" w:type="dxa"/>
          </w:tcPr>
          <w:p w14:paraId="12E7A782" w14:textId="77777777" w:rsidR="007A4351" w:rsidRPr="00F566BF" w:rsidRDefault="007A4351" w:rsidP="007A4351">
            <w:pPr>
              <w:jc w:val="center"/>
              <w:rPr>
                <w:rFonts w:ascii="GHEA Grapalat" w:hAnsi="GHEA Grapalat"/>
                <w:sz w:val="20"/>
                <w:lang w:val="pt-BR"/>
              </w:rPr>
            </w:pPr>
          </w:p>
          <w:p w14:paraId="5C11E4B7" w14:textId="77777777" w:rsidR="007A4351" w:rsidRPr="00F566BF" w:rsidRDefault="007A4351" w:rsidP="007A4351">
            <w:pPr>
              <w:jc w:val="center"/>
              <w:rPr>
                <w:rFonts w:ascii="GHEA Grapalat" w:hAnsi="GHEA Grapalat"/>
                <w:sz w:val="20"/>
                <w:lang w:val="pt-BR"/>
              </w:rPr>
            </w:pPr>
          </w:p>
          <w:p w14:paraId="56CA0724" w14:textId="33BC9FA3" w:rsidR="007A4351" w:rsidRPr="00F412AC" w:rsidRDefault="00893EDB" w:rsidP="007A4351">
            <w:pPr>
              <w:widowControl w:val="0"/>
              <w:ind w:left="-73" w:right="-73"/>
              <w:jc w:val="center"/>
              <w:rPr>
                <w:rFonts w:ascii="GHEA Grapalat" w:hAnsi="GHEA Grapalat"/>
                <w:sz w:val="16"/>
              </w:rPr>
            </w:pPr>
            <w:r>
              <w:rPr>
                <w:rFonts w:ascii="GHEA Grapalat" w:hAnsi="GHEA Grapalat"/>
                <w:sz w:val="20"/>
              </w:rPr>
              <w:t>25</w:t>
            </w:r>
            <w:r w:rsidR="007A4351" w:rsidRPr="00F566BF">
              <w:rPr>
                <w:rFonts w:ascii="GHEA Grapalat" w:hAnsi="GHEA Grapalat"/>
                <w:sz w:val="20"/>
                <w:lang w:val="pt-BR"/>
              </w:rPr>
              <w:t xml:space="preserve"> %</w:t>
            </w:r>
          </w:p>
        </w:tc>
        <w:tc>
          <w:tcPr>
            <w:tcW w:w="681" w:type="dxa"/>
          </w:tcPr>
          <w:p w14:paraId="114D2D22" w14:textId="77777777" w:rsidR="007A4351" w:rsidRPr="00F566BF" w:rsidRDefault="007A4351" w:rsidP="007A4351">
            <w:pPr>
              <w:jc w:val="center"/>
              <w:rPr>
                <w:rFonts w:ascii="GHEA Grapalat" w:hAnsi="GHEA Grapalat"/>
                <w:sz w:val="20"/>
                <w:lang w:val="pt-BR"/>
              </w:rPr>
            </w:pPr>
          </w:p>
          <w:p w14:paraId="58C929EC" w14:textId="77777777" w:rsidR="007A4351" w:rsidRPr="00F566BF" w:rsidRDefault="007A4351" w:rsidP="007A4351">
            <w:pPr>
              <w:jc w:val="center"/>
              <w:rPr>
                <w:rFonts w:ascii="GHEA Grapalat" w:hAnsi="GHEA Grapalat"/>
                <w:sz w:val="20"/>
                <w:lang w:val="pt-BR"/>
              </w:rPr>
            </w:pPr>
          </w:p>
          <w:p w14:paraId="1F80E365" w14:textId="40A13CAF" w:rsidR="007A4351" w:rsidRPr="00F412AC" w:rsidRDefault="00893EDB" w:rsidP="007A4351">
            <w:pPr>
              <w:widowControl w:val="0"/>
              <w:ind w:left="-94" w:right="-80"/>
              <w:jc w:val="center"/>
              <w:rPr>
                <w:rFonts w:ascii="GHEA Grapalat" w:hAnsi="GHEA Grapalat"/>
                <w:sz w:val="16"/>
              </w:rPr>
            </w:pPr>
            <w:r>
              <w:rPr>
                <w:rFonts w:ascii="GHEA Grapalat" w:hAnsi="GHEA Grapalat"/>
                <w:sz w:val="20"/>
              </w:rPr>
              <w:t>100</w:t>
            </w:r>
            <w:r w:rsidR="007A4351" w:rsidRPr="00F566BF">
              <w:rPr>
                <w:rFonts w:ascii="GHEA Grapalat" w:hAnsi="GHEA Grapalat"/>
                <w:sz w:val="20"/>
                <w:lang w:val="pt-BR"/>
              </w:rPr>
              <w:t>%</w:t>
            </w:r>
          </w:p>
        </w:tc>
        <w:tc>
          <w:tcPr>
            <w:tcW w:w="582" w:type="dxa"/>
          </w:tcPr>
          <w:p w14:paraId="74D31BE4" w14:textId="77777777" w:rsidR="007A4351" w:rsidRPr="00F566BF" w:rsidRDefault="007A4351" w:rsidP="007A4351">
            <w:pPr>
              <w:jc w:val="center"/>
              <w:rPr>
                <w:rFonts w:ascii="GHEA Grapalat" w:hAnsi="GHEA Grapalat"/>
                <w:sz w:val="20"/>
                <w:lang w:val="pt-BR"/>
              </w:rPr>
            </w:pPr>
          </w:p>
          <w:p w14:paraId="61E1E187" w14:textId="77777777" w:rsidR="007A4351" w:rsidRPr="00F566BF" w:rsidRDefault="007A4351" w:rsidP="007A4351">
            <w:pPr>
              <w:jc w:val="center"/>
              <w:rPr>
                <w:rFonts w:ascii="GHEA Grapalat" w:hAnsi="GHEA Grapalat"/>
                <w:sz w:val="20"/>
                <w:lang w:val="pt-BR"/>
              </w:rPr>
            </w:pPr>
          </w:p>
          <w:p w14:paraId="2EA06213" w14:textId="00143003" w:rsidR="007A4351" w:rsidRPr="00F412AC" w:rsidRDefault="00893EDB" w:rsidP="007A4351">
            <w:pPr>
              <w:widowControl w:val="0"/>
              <w:ind w:left="-122" w:right="-94"/>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566" w:type="dxa"/>
          </w:tcPr>
          <w:p w14:paraId="5DE082E8" w14:textId="77777777" w:rsidR="007A4351" w:rsidRPr="00F566BF" w:rsidRDefault="007A4351" w:rsidP="007A4351">
            <w:pPr>
              <w:jc w:val="center"/>
              <w:rPr>
                <w:rFonts w:ascii="GHEA Grapalat" w:hAnsi="GHEA Grapalat"/>
                <w:sz w:val="20"/>
                <w:lang w:val="pt-BR"/>
              </w:rPr>
            </w:pPr>
          </w:p>
          <w:p w14:paraId="090AEB75" w14:textId="77777777" w:rsidR="007A4351" w:rsidRPr="00F566BF" w:rsidRDefault="007A4351" w:rsidP="007A4351">
            <w:pPr>
              <w:jc w:val="center"/>
              <w:rPr>
                <w:rFonts w:ascii="GHEA Grapalat" w:hAnsi="GHEA Grapalat"/>
                <w:sz w:val="20"/>
                <w:lang w:val="pt-BR"/>
              </w:rPr>
            </w:pPr>
          </w:p>
          <w:p w14:paraId="59DF3836" w14:textId="28D455FD" w:rsidR="007A4351" w:rsidRPr="00F412AC" w:rsidRDefault="00893EDB" w:rsidP="007A4351">
            <w:pPr>
              <w:widowControl w:val="0"/>
              <w:ind w:left="-94" w:right="-128"/>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601" w:type="dxa"/>
          </w:tcPr>
          <w:p w14:paraId="6DFED801" w14:textId="77777777" w:rsidR="007A4351" w:rsidRPr="00F566BF" w:rsidRDefault="007A4351" w:rsidP="007A4351">
            <w:pPr>
              <w:jc w:val="center"/>
              <w:rPr>
                <w:rFonts w:ascii="GHEA Grapalat" w:hAnsi="GHEA Grapalat"/>
                <w:sz w:val="20"/>
                <w:lang w:val="pt-BR"/>
              </w:rPr>
            </w:pPr>
          </w:p>
          <w:p w14:paraId="64B18085" w14:textId="77777777" w:rsidR="007A4351" w:rsidRPr="00F566BF" w:rsidRDefault="007A4351" w:rsidP="007A4351">
            <w:pPr>
              <w:jc w:val="center"/>
              <w:rPr>
                <w:rFonts w:ascii="GHEA Grapalat" w:hAnsi="GHEA Grapalat"/>
                <w:sz w:val="20"/>
                <w:lang w:val="pt-BR"/>
              </w:rPr>
            </w:pPr>
          </w:p>
          <w:p w14:paraId="637C4A21" w14:textId="42156AA5" w:rsidR="007A4351" w:rsidRPr="00F412AC" w:rsidRDefault="00893EDB" w:rsidP="007A4351">
            <w:pPr>
              <w:widowControl w:val="0"/>
              <w:ind w:left="-118" w:right="-122"/>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611" w:type="dxa"/>
          </w:tcPr>
          <w:p w14:paraId="71B393BB" w14:textId="77777777" w:rsidR="007A4351" w:rsidRPr="00F566BF" w:rsidRDefault="007A4351" w:rsidP="007A4351">
            <w:pPr>
              <w:jc w:val="center"/>
              <w:rPr>
                <w:rFonts w:ascii="GHEA Grapalat" w:hAnsi="GHEA Grapalat"/>
                <w:sz w:val="20"/>
                <w:lang w:val="pt-BR"/>
              </w:rPr>
            </w:pPr>
          </w:p>
          <w:p w14:paraId="11376173" w14:textId="77777777" w:rsidR="007A4351" w:rsidRPr="00F566BF" w:rsidRDefault="007A4351" w:rsidP="007A4351">
            <w:pPr>
              <w:jc w:val="center"/>
              <w:rPr>
                <w:rFonts w:ascii="GHEA Grapalat" w:hAnsi="GHEA Grapalat"/>
                <w:sz w:val="20"/>
                <w:lang w:val="pt-BR"/>
              </w:rPr>
            </w:pPr>
          </w:p>
          <w:p w14:paraId="3234BE03" w14:textId="55AF5491" w:rsidR="007A4351" w:rsidRPr="00F412AC" w:rsidRDefault="00893EDB" w:rsidP="007A4351">
            <w:pPr>
              <w:widowControl w:val="0"/>
              <w:ind w:left="-94" w:right="-124"/>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871" w:type="dxa"/>
          </w:tcPr>
          <w:p w14:paraId="2F236D48" w14:textId="77777777" w:rsidR="007A4351" w:rsidRPr="00F566BF" w:rsidRDefault="007A4351" w:rsidP="007A4351">
            <w:pPr>
              <w:jc w:val="center"/>
              <w:rPr>
                <w:rFonts w:ascii="GHEA Grapalat" w:hAnsi="GHEA Grapalat"/>
                <w:sz w:val="20"/>
                <w:lang w:val="pt-BR"/>
              </w:rPr>
            </w:pPr>
          </w:p>
          <w:p w14:paraId="7D243F8A" w14:textId="77777777" w:rsidR="007A4351" w:rsidRPr="00F566BF" w:rsidRDefault="007A4351" w:rsidP="007A4351">
            <w:pPr>
              <w:jc w:val="center"/>
              <w:rPr>
                <w:rFonts w:ascii="GHEA Grapalat" w:hAnsi="GHEA Grapalat"/>
                <w:sz w:val="20"/>
                <w:lang w:val="pt-BR"/>
              </w:rPr>
            </w:pPr>
          </w:p>
          <w:p w14:paraId="2C6A53C1" w14:textId="7CCE0C31" w:rsidR="007A4351" w:rsidRPr="00F412AC" w:rsidRDefault="00893EDB" w:rsidP="007A4351">
            <w:pPr>
              <w:widowControl w:val="0"/>
              <w:ind w:left="-108" w:right="-119"/>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676" w:type="dxa"/>
          </w:tcPr>
          <w:p w14:paraId="7AEBC45E" w14:textId="77777777" w:rsidR="007A4351" w:rsidRPr="00F566BF" w:rsidRDefault="007A4351" w:rsidP="007A4351">
            <w:pPr>
              <w:jc w:val="center"/>
              <w:rPr>
                <w:rFonts w:ascii="GHEA Grapalat" w:hAnsi="GHEA Grapalat"/>
                <w:sz w:val="20"/>
                <w:lang w:val="pt-BR"/>
              </w:rPr>
            </w:pPr>
          </w:p>
          <w:p w14:paraId="41D94B8D" w14:textId="77777777" w:rsidR="007A4351" w:rsidRPr="00F566BF" w:rsidRDefault="007A4351" w:rsidP="007A4351">
            <w:pPr>
              <w:jc w:val="center"/>
              <w:rPr>
                <w:rFonts w:ascii="GHEA Grapalat" w:hAnsi="GHEA Grapalat"/>
                <w:sz w:val="20"/>
                <w:lang w:val="pt-BR"/>
              </w:rPr>
            </w:pPr>
          </w:p>
          <w:p w14:paraId="061BE4B7" w14:textId="0421FEC6" w:rsidR="007A4351" w:rsidRPr="00F412AC" w:rsidRDefault="00893EDB" w:rsidP="007A4351">
            <w:pPr>
              <w:widowControl w:val="0"/>
              <w:ind w:left="-113" w:right="-124"/>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643" w:type="dxa"/>
          </w:tcPr>
          <w:p w14:paraId="14E3DDAA" w14:textId="77777777" w:rsidR="007A4351" w:rsidRPr="00F566BF" w:rsidRDefault="007A4351" w:rsidP="007A4351">
            <w:pPr>
              <w:jc w:val="center"/>
              <w:rPr>
                <w:rFonts w:ascii="GHEA Grapalat" w:hAnsi="GHEA Grapalat"/>
                <w:sz w:val="20"/>
                <w:lang w:val="pt-BR"/>
              </w:rPr>
            </w:pPr>
          </w:p>
          <w:p w14:paraId="04BB6C7F" w14:textId="77777777" w:rsidR="007A4351" w:rsidRPr="00F566BF" w:rsidRDefault="007A4351" w:rsidP="007A4351">
            <w:pPr>
              <w:jc w:val="center"/>
              <w:rPr>
                <w:rFonts w:ascii="GHEA Grapalat" w:hAnsi="GHEA Grapalat"/>
                <w:sz w:val="20"/>
                <w:lang w:val="pt-BR"/>
              </w:rPr>
            </w:pPr>
          </w:p>
          <w:p w14:paraId="7721EC89" w14:textId="1C94FB2C" w:rsidR="007A4351" w:rsidRPr="00F412AC" w:rsidRDefault="00893EDB" w:rsidP="007A4351">
            <w:pPr>
              <w:widowControl w:val="0"/>
              <w:ind w:left="-94" w:right="-108"/>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611" w:type="dxa"/>
          </w:tcPr>
          <w:p w14:paraId="5650E832" w14:textId="77777777" w:rsidR="007A4351" w:rsidRPr="00F566BF" w:rsidRDefault="007A4351" w:rsidP="007A4351">
            <w:pPr>
              <w:jc w:val="center"/>
              <w:rPr>
                <w:rFonts w:ascii="GHEA Grapalat" w:hAnsi="GHEA Grapalat"/>
                <w:sz w:val="20"/>
                <w:lang w:val="pt-BR"/>
              </w:rPr>
            </w:pPr>
          </w:p>
          <w:p w14:paraId="78E8B069" w14:textId="77777777" w:rsidR="007A4351" w:rsidRPr="00F566BF" w:rsidRDefault="007A4351" w:rsidP="007A4351">
            <w:pPr>
              <w:jc w:val="center"/>
              <w:rPr>
                <w:rFonts w:ascii="GHEA Grapalat" w:hAnsi="GHEA Grapalat"/>
                <w:sz w:val="20"/>
                <w:lang w:val="pt-BR"/>
              </w:rPr>
            </w:pPr>
          </w:p>
          <w:p w14:paraId="6B7C3C7A" w14:textId="02F22261" w:rsidR="007A4351" w:rsidRPr="00F412AC" w:rsidRDefault="00893EDB" w:rsidP="007A4351">
            <w:pPr>
              <w:widowControl w:val="0"/>
              <w:ind w:left="-136" w:right="-80"/>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c>
          <w:tcPr>
            <w:tcW w:w="666" w:type="dxa"/>
          </w:tcPr>
          <w:p w14:paraId="3E9680CA" w14:textId="77777777" w:rsidR="007A4351" w:rsidRPr="00F566BF" w:rsidRDefault="007A4351" w:rsidP="007A4351">
            <w:pPr>
              <w:jc w:val="center"/>
              <w:rPr>
                <w:rFonts w:ascii="GHEA Grapalat" w:hAnsi="GHEA Grapalat"/>
                <w:sz w:val="20"/>
                <w:lang w:val="pt-BR"/>
              </w:rPr>
            </w:pPr>
          </w:p>
          <w:p w14:paraId="2ED79FE6" w14:textId="77777777" w:rsidR="007A4351" w:rsidRPr="00F566BF" w:rsidRDefault="007A4351" w:rsidP="007A4351">
            <w:pPr>
              <w:jc w:val="center"/>
              <w:rPr>
                <w:rFonts w:ascii="GHEA Grapalat" w:hAnsi="GHEA Grapalat"/>
                <w:sz w:val="20"/>
                <w:lang w:val="pt-BR"/>
              </w:rPr>
            </w:pPr>
          </w:p>
          <w:p w14:paraId="18290624" w14:textId="6DA4F940" w:rsidR="007A4351" w:rsidRPr="00F412AC" w:rsidRDefault="00893EDB" w:rsidP="007A4351">
            <w:pPr>
              <w:widowControl w:val="0"/>
              <w:ind w:right="-1"/>
              <w:jc w:val="center"/>
              <w:rPr>
                <w:rFonts w:ascii="GHEA Grapalat" w:hAnsi="GHEA Grapalat"/>
                <w:sz w:val="16"/>
              </w:rPr>
            </w:pPr>
            <w:r>
              <w:rPr>
                <w:rFonts w:ascii="GHEA Grapalat" w:hAnsi="GHEA Grapalat"/>
                <w:sz w:val="20"/>
              </w:rPr>
              <w:t>100</w:t>
            </w:r>
            <w:r w:rsidRPr="00F566BF">
              <w:rPr>
                <w:rFonts w:ascii="GHEA Grapalat" w:hAnsi="GHEA Grapalat"/>
                <w:sz w:val="20"/>
                <w:lang w:val="pt-BR"/>
              </w:rPr>
              <w:t>%</w:t>
            </w:r>
          </w:p>
        </w:tc>
      </w:tr>
    </w:tbl>
    <w:p w14:paraId="5B6A0CF2" w14:textId="77777777" w:rsidR="003B2F27" w:rsidRPr="00AD29CE" w:rsidRDefault="003B2F27" w:rsidP="00EE54EE">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A40EF46" w14:textId="77777777" w:rsidTr="005B7138">
        <w:trPr>
          <w:jc w:val="center"/>
        </w:trPr>
        <w:tc>
          <w:tcPr>
            <w:tcW w:w="4536" w:type="dxa"/>
          </w:tcPr>
          <w:p w14:paraId="0E7F9554"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ЗАКАЗЧИК</w:t>
            </w:r>
          </w:p>
          <w:p w14:paraId="4F908331" w14:textId="77777777" w:rsidR="003B2F27" w:rsidRPr="00CA2754" w:rsidRDefault="003B2F27" w:rsidP="00EE54EE">
            <w:pPr>
              <w:widowControl w:val="0"/>
              <w:jc w:val="center"/>
              <w:rPr>
                <w:rFonts w:ascii="GHEA Grapalat" w:hAnsi="GHEA Grapalat"/>
                <w:lang w:val="en-US"/>
              </w:rPr>
            </w:pPr>
            <w:r w:rsidRPr="00764224">
              <w:rPr>
                <w:rFonts w:ascii="GHEA Grapalat" w:hAnsi="GHEA Grapalat"/>
              </w:rPr>
              <w:lastRenderedPageBreak/>
              <w:t>________</w:t>
            </w:r>
            <w:r>
              <w:rPr>
                <w:rFonts w:ascii="GHEA Grapalat" w:hAnsi="GHEA Grapalat"/>
                <w:lang w:val="en-US"/>
              </w:rPr>
              <w:t>_________________</w:t>
            </w:r>
          </w:p>
          <w:p w14:paraId="7605DA2C" w14:textId="77777777" w:rsidR="003B2F27" w:rsidRPr="00CA2754" w:rsidRDefault="003B2F27" w:rsidP="00EE54EE">
            <w:pPr>
              <w:widowControl w:val="0"/>
              <w:jc w:val="center"/>
              <w:rPr>
                <w:rFonts w:ascii="GHEA Grapalat" w:hAnsi="GHEA Grapalat"/>
                <w:vertAlign w:val="superscript"/>
              </w:rPr>
            </w:pPr>
            <w:r w:rsidRPr="00CA2754">
              <w:rPr>
                <w:rFonts w:ascii="GHEA Grapalat" w:hAnsi="GHEA Grapalat"/>
                <w:vertAlign w:val="superscript"/>
              </w:rPr>
              <w:t>/подпись/</w:t>
            </w:r>
          </w:p>
          <w:p w14:paraId="598FAEF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7838F40D" w14:textId="77777777" w:rsidR="003B2F27" w:rsidRPr="00AD29CE" w:rsidRDefault="003B2F27" w:rsidP="00EE54EE">
            <w:pPr>
              <w:widowControl w:val="0"/>
              <w:jc w:val="center"/>
              <w:rPr>
                <w:rFonts w:ascii="GHEA Grapalat" w:hAnsi="GHEA Grapalat"/>
              </w:rPr>
            </w:pPr>
          </w:p>
        </w:tc>
        <w:tc>
          <w:tcPr>
            <w:tcW w:w="4343" w:type="dxa"/>
          </w:tcPr>
          <w:p w14:paraId="3BF79640"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ИСПОЛНИТЕЛЬ</w:t>
            </w:r>
          </w:p>
          <w:p w14:paraId="244BF516" w14:textId="77777777" w:rsidR="003B2F27" w:rsidRPr="00CA2754" w:rsidRDefault="003B2F27" w:rsidP="00EE54EE">
            <w:pPr>
              <w:widowControl w:val="0"/>
              <w:jc w:val="center"/>
              <w:rPr>
                <w:rFonts w:ascii="GHEA Grapalat" w:hAnsi="GHEA Grapalat"/>
                <w:lang w:val="en-US"/>
              </w:rPr>
            </w:pPr>
            <w:r>
              <w:rPr>
                <w:rFonts w:ascii="GHEA Grapalat" w:hAnsi="GHEA Grapalat"/>
                <w:lang w:val="en-US"/>
              </w:rPr>
              <w:lastRenderedPageBreak/>
              <w:t>_________________________</w:t>
            </w:r>
          </w:p>
          <w:p w14:paraId="11060CAF" w14:textId="77777777" w:rsidR="003B2F27" w:rsidRPr="00CA2754" w:rsidRDefault="003B2F27" w:rsidP="00EE54EE">
            <w:pPr>
              <w:widowControl w:val="0"/>
              <w:jc w:val="center"/>
              <w:rPr>
                <w:rFonts w:ascii="GHEA Grapalat" w:hAnsi="GHEA Grapalat"/>
                <w:vertAlign w:val="superscript"/>
              </w:rPr>
            </w:pPr>
            <w:r w:rsidRPr="00CA2754">
              <w:rPr>
                <w:rFonts w:ascii="GHEA Grapalat" w:hAnsi="GHEA Grapalat"/>
                <w:vertAlign w:val="superscript"/>
              </w:rPr>
              <w:t>/подпись/</w:t>
            </w:r>
          </w:p>
          <w:p w14:paraId="30215830"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78280EFE" w14:textId="77777777" w:rsidR="003B2F27" w:rsidRPr="00AD29CE" w:rsidRDefault="003B2F27" w:rsidP="00EE54EE">
      <w:pPr>
        <w:widowControl w:val="0"/>
        <w:rPr>
          <w:rFonts w:ascii="GHEA Grapalat" w:hAnsi="GHEA Grapalat"/>
        </w:rPr>
        <w:sectPr w:rsidR="003B2F27" w:rsidRPr="00AD29CE" w:rsidSect="007A4351">
          <w:footnotePr>
            <w:pos w:val="beneathText"/>
          </w:footnotePr>
          <w:pgSz w:w="16840" w:h="11907" w:orient="landscape" w:code="9"/>
          <w:pgMar w:top="994" w:right="432" w:bottom="1022" w:left="850" w:header="562" w:footer="562" w:gutter="0"/>
          <w:cols w:space="720"/>
          <w:titlePg/>
          <w:docGrid w:linePitch="326"/>
        </w:sectPr>
      </w:pPr>
    </w:p>
    <w:p w14:paraId="33D419D0"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6AEF1DFF"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5EACE1" w14:textId="77777777" w:rsidR="003B2F27" w:rsidRPr="00AD29CE" w:rsidRDefault="003B2F27" w:rsidP="00EE54EE">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4406326" w14:textId="77777777" w:rsidTr="005B7138">
        <w:trPr>
          <w:tblCellSpacing w:w="7" w:type="dxa"/>
          <w:jc w:val="center"/>
        </w:trPr>
        <w:tc>
          <w:tcPr>
            <w:tcW w:w="0" w:type="auto"/>
            <w:gridSpan w:val="2"/>
            <w:vAlign w:val="center"/>
          </w:tcPr>
          <w:p w14:paraId="351B2DA6" w14:textId="77777777" w:rsidR="003B2F27" w:rsidRPr="00AD29CE" w:rsidDel="004B29A5" w:rsidRDefault="003B2F27" w:rsidP="00EE54EE">
            <w:pPr>
              <w:widowControl w:val="0"/>
              <w:rPr>
                <w:rFonts w:ascii="GHEA Grapalat" w:hAnsi="GHEA Grapalat"/>
                <w:iCs/>
                <w:color w:val="000000"/>
              </w:rPr>
            </w:pPr>
          </w:p>
        </w:tc>
        <w:tc>
          <w:tcPr>
            <w:tcW w:w="0" w:type="auto"/>
            <w:vAlign w:val="center"/>
          </w:tcPr>
          <w:p w14:paraId="6EB30129" w14:textId="77777777" w:rsidR="003B2F27" w:rsidRPr="00AD29CE" w:rsidDel="004B29A5" w:rsidRDefault="003B2F27" w:rsidP="00EE54EE">
            <w:pPr>
              <w:widowControl w:val="0"/>
              <w:rPr>
                <w:rFonts w:ascii="GHEA Grapalat" w:hAnsi="GHEA Grapalat" w:cs="Arial"/>
                <w:iCs/>
                <w:color w:val="000000"/>
              </w:rPr>
            </w:pPr>
          </w:p>
        </w:tc>
      </w:tr>
      <w:tr w:rsidR="003B2F27" w:rsidRPr="00AD29CE" w14:paraId="1E0AA798" w14:textId="77777777" w:rsidTr="005B7138">
        <w:trPr>
          <w:tblCellSpacing w:w="7" w:type="dxa"/>
          <w:jc w:val="center"/>
        </w:trPr>
        <w:tc>
          <w:tcPr>
            <w:tcW w:w="0" w:type="auto"/>
            <w:vAlign w:val="center"/>
          </w:tcPr>
          <w:p w14:paraId="1528A05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29B1266"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21DBE2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A13C11E"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2E48088"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392B5"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6C01786"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Заказчик</w:t>
            </w:r>
          </w:p>
          <w:p w14:paraId="72534D7D"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0D09E23"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E4F6394"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26AC0DD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19AE33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19CC2F10" w14:textId="77777777" w:rsidR="003B2F27" w:rsidRPr="00AD29CE" w:rsidRDefault="003B2F27" w:rsidP="00EE54EE">
      <w:pPr>
        <w:widowControl w:val="0"/>
        <w:ind w:firstLine="375"/>
        <w:rPr>
          <w:rFonts w:ascii="GHEA Grapalat" w:hAnsi="GHEA Grapalat"/>
          <w:iCs/>
          <w:color w:val="000000"/>
        </w:rPr>
      </w:pPr>
    </w:p>
    <w:p w14:paraId="49363F2C" w14:textId="77777777" w:rsidR="003B2F27" w:rsidRPr="00AD29CE" w:rsidRDefault="003B2F27" w:rsidP="00EE54EE">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412243F7" w14:textId="77777777" w:rsidR="003B2F27" w:rsidRPr="00CA2754" w:rsidRDefault="003B2F27" w:rsidP="00EE54EE">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96316C" w14:textId="77777777" w:rsidR="003B2F27" w:rsidRPr="00AD29CE" w:rsidRDefault="003B2F27" w:rsidP="00EE54EE">
      <w:pPr>
        <w:pStyle w:val="BodyTextIndent"/>
        <w:widowControl w:val="0"/>
        <w:spacing w:line="240" w:lineRule="auto"/>
        <w:ind w:firstLine="0"/>
        <w:jc w:val="center"/>
        <w:rPr>
          <w:rFonts w:ascii="GHEA Grapalat" w:hAnsi="GHEA Grapalat"/>
          <w:b/>
          <w:bCs/>
          <w:iCs/>
          <w:sz w:val="24"/>
          <w:szCs w:val="24"/>
        </w:rPr>
      </w:pPr>
    </w:p>
    <w:p w14:paraId="4EF2DC24" w14:textId="77777777" w:rsidR="003B2F27" w:rsidRPr="00AD29CE" w:rsidRDefault="003B2F27" w:rsidP="00EE54EE">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5F43E19"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5FF29F0" w14:textId="77777777" w:rsidR="003B2F27" w:rsidRPr="00AD29CE" w:rsidRDefault="003B2F27" w:rsidP="00EE54EE">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8F8A264"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57ADE18" w14:textId="77777777" w:rsidR="003B2F27" w:rsidRPr="00AD29CE" w:rsidRDefault="003B2F27" w:rsidP="00EE54EE">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05A74405" w14:textId="77777777" w:rsidR="003B2F27" w:rsidRPr="00AD29CE" w:rsidRDefault="003B2F27" w:rsidP="00EE54EE">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56A98E09" w14:textId="77777777" w:rsidTr="005B7138">
        <w:trPr>
          <w:jc w:val="center"/>
        </w:trPr>
        <w:tc>
          <w:tcPr>
            <w:tcW w:w="357" w:type="dxa"/>
            <w:vMerge w:val="restart"/>
            <w:vAlign w:val="center"/>
          </w:tcPr>
          <w:p w14:paraId="7CE92CA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1864309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1436DA4" w14:textId="77777777" w:rsidTr="005B7138">
        <w:trPr>
          <w:jc w:val="center"/>
        </w:trPr>
        <w:tc>
          <w:tcPr>
            <w:tcW w:w="357" w:type="dxa"/>
            <w:vMerge/>
          </w:tcPr>
          <w:p w14:paraId="41BAE66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val="restart"/>
            <w:vAlign w:val="center"/>
          </w:tcPr>
          <w:p w14:paraId="3A25F64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D65DB1B"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793886E"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61E5B3D5"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4430E45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2B4E86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2E3C51" w14:textId="77777777" w:rsidTr="005B7138">
        <w:trPr>
          <w:trHeight w:val="1105"/>
          <w:jc w:val="center"/>
        </w:trPr>
        <w:tc>
          <w:tcPr>
            <w:tcW w:w="357" w:type="dxa"/>
            <w:vMerge/>
            <w:tcBorders>
              <w:bottom w:val="single" w:sz="4" w:space="0" w:color="auto"/>
            </w:tcBorders>
          </w:tcPr>
          <w:p w14:paraId="62D1D9F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vAlign w:val="center"/>
          </w:tcPr>
          <w:p w14:paraId="27A4753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vAlign w:val="center"/>
          </w:tcPr>
          <w:p w14:paraId="6B324CB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vAlign w:val="center"/>
          </w:tcPr>
          <w:p w14:paraId="03B62B7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EADB74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95E5E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6458E72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41A839B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vAlign w:val="center"/>
          </w:tcPr>
          <w:p w14:paraId="6DBB72C1"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3311EFEE" w14:textId="77777777" w:rsidTr="005B7138">
        <w:trPr>
          <w:jc w:val="center"/>
        </w:trPr>
        <w:tc>
          <w:tcPr>
            <w:tcW w:w="357" w:type="dxa"/>
            <w:vAlign w:val="center"/>
          </w:tcPr>
          <w:p w14:paraId="47CCBFF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Align w:val="center"/>
          </w:tcPr>
          <w:p w14:paraId="14ED97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vAlign w:val="center"/>
          </w:tcPr>
          <w:p w14:paraId="79D67CD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vAlign w:val="center"/>
          </w:tcPr>
          <w:p w14:paraId="347F70C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vAlign w:val="center"/>
          </w:tcPr>
          <w:p w14:paraId="1816A97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vAlign w:val="center"/>
          </w:tcPr>
          <w:p w14:paraId="386FD08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vAlign w:val="center"/>
          </w:tcPr>
          <w:p w14:paraId="34A0DCB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vAlign w:val="center"/>
          </w:tcPr>
          <w:p w14:paraId="1A40E98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vAlign w:val="center"/>
          </w:tcPr>
          <w:p w14:paraId="474B694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108CD70F" w14:textId="77777777" w:rsidTr="005B7138">
        <w:trPr>
          <w:jc w:val="center"/>
        </w:trPr>
        <w:tc>
          <w:tcPr>
            <w:tcW w:w="357" w:type="dxa"/>
          </w:tcPr>
          <w:p w14:paraId="522E46F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tcPr>
          <w:p w14:paraId="546552D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tcPr>
          <w:p w14:paraId="4E27C52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tcPr>
          <w:p w14:paraId="66C3CBE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tcPr>
          <w:p w14:paraId="0072292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tcPr>
          <w:p w14:paraId="36A059B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tcPr>
          <w:p w14:paraId="409D7D1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tcPr>
          <w:p w14:paraId="74D4E3F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tcPr>
          <w:p w14:paraId="2639C023"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bl>
    <w:p w14:paraId="062313D9" w14:textId="77777777" w:rsidR="003B2F27" w:rsidRPr="00CA2754" w:rsidRDefault="003B2F27" w:rsidP="00EE54EE">
      <w:pPr>
        <w:widowControl w:val="0"/>
        <w:ind w:firstLine="375"/>
        <w:jc w:val="both"/>
        <w:rPr>
          <w:rFonts w:ascii="GHEA Grapalat" w:hAnsi="GHEA Grapalat" w:cs="Arial"/>
          <w:iCs/>
          <w:color w:val="000000"/>
          <w:lang w:val="en-US"/>
        </w:rPr>
      </w:pPr>
    </w:p>
    <w:p w14:paraId="0ABD248E" w14:textId="77777777" w:rsidR="003B2F27" w:rsidRPr="00AD29CE" w:rsidRDefault="003B2F27" w:rsidP="00EE54EE">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54F7E56" w14:textId="77777777" w:rsidTr="005B7138">
        <w:trPr>
          <w:trHeight w:val="266"/>
          <w:tblCellSpacing w:w="7" w:type="dxa"/>
          <w:jc w:val="center"/>
        </w:trPr>
        <w:tc>
          <w:tcPr>
            <w:tcW w:w="0" w:type="auto"/>
            <w:vAlign w:val="center"/>
          </w:tcPr>
          <w:p w14:paraId="15302252"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2A1693F"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B85A1B1" w14:textId="77777777" w:rsidTr="005B7138">
        <w:trPr>
          <w:trHeight w:val="473"/>
          <w:tblCellSpacing w:w="7" w:type="dxa"/>
          <w:jc w:val="center"/>
        </w:trPr>
        <w:tc>
          <w:tcPr>
            <w:tcW w:w="0" w:type="auto"/>
            <w:vAlign w:val="center"/>
          </w:tcPr>
          <w:p w14:paraId="45AE8B2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541E0055"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1DFFA58E"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737F08E8"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D30751C" w14:textId="77777777" w:rsidTr="005B7138">
        <w:trPr>
          <w:trHeight w:val="503"/>
          <w:tblCellSpacing w:w="7" w:type="dxa"/>
          <w:jc w:val="center"/>
        </w:trPr>
        <w:tc>
          <w:tcPr>
            <w:tcW w:w="0" w:type="auto"/>
            <w:vAlign w:val="center"/>
          </w:tcPr>
          <w:p w14:paraId="0098F56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070BD5ED"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6C1AA695"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5575A464"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207A40C" w14:textId="77777777" w:rsidTr="005B7138">
        <w:trPr>
          <w:trHeight w:val="281"/>
          <w:tblCellSpacing w:w="7" w:type="dxa"/>
          <w:jc w:val="center"/>
        </w:trPr>
        <w:tc>
          <w:tcPr>
            <w:tcW w:w="0" w:type="auto"/>
            <w:vAlign w:val="center"/>
          </w:tcPr>
          <w:p w14:paraId="67097269"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0770BAB"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r>
    </w:tbl>
    <w:p w14:paraId="1A2D1CD4"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4FB7BAE5" w14:textId="77777777" w:rsidR="003B2F27" w:rsidRDefault="003B2F27" w:rsidP="00EE54EE">
      <w:pPr>
        <w:rPr>
          <w:rFonts w:ascii="GHEA Grapalat" w:hAnsi="GHEA Grapalat"/>
        </w:rPr>
      </w:pPr>
      <w:r>
        <w:rPr>
          <w:rFonts w:ascii="GHEA Grapalat" w:hAnsi="GHEA Grapalat"/>
        </w:rPr>
        <w:lastRenderedPageBreak/>
        <w:br w:type="page"/>
      </w:r>
    </w:p>
    <w:p w14:paraId="5689C0C7"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7DB5671C"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3418EB0" w14:textId="77777777" w:rsidR="003B2F27" w:rsidRPr="00AD29CE" w:rsidRDefault="003B2F27" w:rsidP="00EE54EE">
      <w:pPr>
        <w:widowControl w:val="0"/>
        <w:rPr>
          <w:rFonts w:ascii="GHEA Grapalat" w:hAnsi="GHEA Grapalat"/>
        </w:rPr>
      </w:pPr>
    </w:p>
    <w:p w14:paraId="750BD6F7" w14:textId="77777777" w:rsidR="003B2F27" w:rsidRPr="00565EAA" w:rsidRDefault="003B2F27" w:rsidP="00EE54EE">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242CA8C" w14:textId="77777777" w:rsidR="003B2F27" w:rsidRPr="00007AA4" w:rsidRDefault="003B2F27" w:rsidP="00EE54EE">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376150C6" w14:textId="77777777" w:rsidR="003B2F27" w:rsidRPr="00F65D1E" w:rsidRDefault="003B2F27" w:rsidP="00EE54EE">
      <w:pPr>
        <w:widowControl w:val="0"/>
        <w:tabs>
          <w:tab w:val="left" w:pos="360"/>
          <w:tab w:val="left" w:pos="540"/>
          <w:tab w:val="left" w:pos="2250"/>
        </w:tabs>
        <w:jc w:val="center"/>
        <w:rPr>
          <w:rFonts w:ascii="GHEA Grapalat" w:hAnsi="GHEA Grapalat" w:cs="Sylfaen"/>
          <w:bCs/>
        </w:rPr>
      </w:pPr>
    </w:p>
    <w:p w14:paraId="2B6495B2" w14:textId="77777777" w:rsidR="003B2F27" w:rsidRPr="005A78CD" w:rsidRDefault="003B2F27" w:rsidP="00EE54EE">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4CCF985E" w14:textId="77777777" w:rsidR="003B2F27" w:rsidRPr="0096584B" w:rsidRDefault="003B2F27" w:rsidP="00EE54EE">
      <w:pPr>
        <w:widowControl w:val="0"/>
        <w:ind w:left="7371" w:hanging="141"/>
        <w:jc w:val="both"/>
        <w:rPr>
          <w:rFonts w:ascii="GHEA Grapalat" w:hAnsi="GHEA Grapalat"/>
          <w:sz w:val="16"/>
        </w:rPr>
      </w:pPr>
      <w:r w:rsidRPr="00A979AE">
        <w:rPr>
          <w:rFonts w:ascii="GHEA Grapalat" w:hAnsi="GHEA Grapalat"/>
          <w:sz w:val="16"/>
        </w:rPr>
        <w:t>номер договора</w:t>
      </w:r>
    </w:p>
    <w:p w14:paraId="53152BA8" w14:textId="77777777" w:rsidR="003B2F27" w:rsidRPr="00C7119C" w:rsidRDefault="003B2F27" w:rsidP="00EE54EE">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38C03E" w14:textId="77777777" w:rsidR="003B2F27" w:rsidRPr="005A78CD" w:rsidRDefault="003B2F27" w:rsidP="00EE54EE">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34002A" w14:textId="77777777" w:rsidR="003B2F27" w:rsidRPr="0096584B" w:rsidRDefault="003B2F27" w:rsidP="00EE54EE">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FF705A0" w14:textId="77777777" w:rsidR="003B2F27" w:rsidRPr="00A979AE" w:rsidRDefault="003B2F27" w:rsidP="00EE54EE">
      <w:pPr>
        <w:widowControl w:val="0"/>
        <w:ind w:left="3544" w:right="-360"/>
        <w:jc w:val="both"/>
        <w:rPr>
          <w:rFonts w:ascii="GHEA Grapalat" w:hAnsi="GHEA Grapalat"/>
          <w:sz w:val="16"/>
        </w:rPr>
      </w:pPr>
      <w:r w:rsidRPr="00410F7A">
        <w:rPr>
          <w:rFonts w:ascii="GHEA Grapalat" w:hAnsi="GHEA Grapalat"/>
          <w:sz w:val="16"/>
        </w:rPr>
        <w:t>имя Исполнителя</w:t>
      </w:r>
    </w:p>
    <w:p w14:paraId="729FB811" w14:textId="77777777" w:rsidR="003B2F27" w:rsidRPr="00E467E3" w:rsidRDefault="003B2F27" w:rsidP="00EE54EE">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7169A7B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4656892" w14:textId="77777777" w:rsidR="003B2F27" w:rsidRPr="00AD29CE" w:rsidRDefault="003B2F27" w:rsidP="00EE54EE">
            <w:pPr>
              <w:widowControl w:val="0"/>
              <w:jc w:val="center"/>
              <w:rPr>
                <w:rFonts w:ascii="GHEA Grapalat" w:hAnsi="GHEA Grapalat" w:cs="Sylfaen"/>
                <w:bCs/>
              </w:rPr>
            </w:pPr>
            <w:r w:rsidRPr="00AD29CE">
              <w:rPr>
                <w:rFonts w:ascii="GHEA Grapalat" w:hAnsi="GHEA Grapalat"/>
              </w:rPr>
              <w:t>Услуги</w:t>
            </w:r>
          </w:p>
        </w:tc>
      </w:tr>
      <w:tr w:rsidR="003B2F27" w:rsidRPr="00AD29CE" w14:paraId="3E7432E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D5503DA" w14:textId="77777777" w:rsidR="003B2F27" w:rsidRPr="00AD29CE" w:rsidRDefault="003B2F27" w:rsidP="00EE54EE">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181CEB0" w14:textId="77777777" w:rsidR="003B2F27" w:rsidRPr="00AD29CE" w:rsidRDefault="003B2F27" w:rsidP="00EE54EE">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E2FF98" w14:textId="77777777" w:rsidR="003B2F27" w:rsidRPr="00AD29CE" w:rsidRDefault="003B2F27" w:rsidP="00EE54EE">
            <w:pPr>
              <w:widowControl w:val="0"/>
              <w:jc w:val="center"/>
              <w:rPr>
                <w:rFonts w:ascii="GHEA Grapalat" w:hAnsi="GHEA Grapalat"/>
              </w:rPr>
            </w:pPr>
            <w:r w:rsidRPr="00AD29CE">
              <w:rPr>
                <w:rFonts w:ascii="GHEA Grapalat" w:hAnsi="GHEA Grapalat"/>
              </w:rPr>
              <w:t>объем (фактический)</w:t>
            </w:r>
          </w:p>
        </w:tc>
      </w:tr>
      <w:tr w:rsidR="003B2F27" w:rsidRPr="00AD29CE" w14:paraId="6821407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D182BE"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29156B1"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CB78976" w14:textId="77777777" w:rsidR="003B2F27" w:rsidRPr="00AD29CE" w:rsidRDefault="003B2F27" w:rsidP="00EE54EE">
            <w:pPr>
              <w:widowControl w:val="0"/>
              <w:rPr>
                <w:rFonts w:ascii="GHEA Grapalat" w:hAnsi="GHEA Grapalat" w:cs="Sylfaen"/>
              </w:rPr>
            </w:pPr>
          </w:p>
        </w:tc>
      </w:tr>
      <w:tr w:rsidR="003B2F27" w:rsidRPr="00AD29CE" w14:paraId="7DB3AA3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EB22151"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2B4FA56"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3F4B43F" w14:textId="77777777" w:rsidR="003B2F27" w:rsidRPr="00AD29CE" w:rsidRDefault="003B2F27" w:rsidP="00EE54EE">
            <w:pPr>
              <w:widowControl w:val="0"/>
              <w:rPr>
                <w:rFonts w:ascii="GHEA Grapalat" w:hAnsi="GHEA Grapalat" w:cs="Sylfaen"/>
              </w:rPr>
            </w:pPr>
          </w:p>
        </w:tc>
      </w:tr>
    </w:tbl>
    <w:p w14:paraId="70966F00"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62D3D9F" w14:textId="77777777" w:rsidR="003B2F27" w:rsidRDefault="003B2F27" w:rsidP="00EE54EE">
      <w:pPr>
        <w:rPr>
          <w:rFonts w:ascii="GHEA Grapalat" w:hAnsi="GHEA Grapalat" w:cs="Sylfaen"/>
        </w:rPr>
      </w:pPr>
      <w:r>
        <w:rPr>
          <w:rFonts w:ascii="GHEA Grapalat" w:hAnsi="GHEA Grapalat" w:cs="Sylfaen"/>
        </w:rPr>
        <w:br w:type="page"/>
      </w:r>
    </w:p>
    <w:p w14:paraId="20A1E8E3" w14:textId="77777777" w:rsidR="003B2F27" w:rsidRPr="00AD29CE" w:rsidRDefault="003B2F27" w:rsidP="00EE54EE">
      <w:pPr>
        <w:widowControl w:val="0"/>
        <w:jc w:val="center"/>
        <w:rPr>
          <w:rFonts w:ascii="GHEA Grapalat" w:hAnsi="GHEA Grapalat" w:cs="Sylfaen"/>
        </w:rPr>
      </w:pPr>
      <w:r w:rsidRPr="00AD29CE">
        <w:rPr>
          <w:rFonts w:ascii="GHEA Grapalat" w:hAnsi="GHEA Grapalat"/>
        </w:rPr>
        <w:lastRenderedPageBreak/>
        <w:t>СТОРОНЫ</w:t>
      </w:r>
    </w:p>
    <w:p w14:paraId="7E70040F" w14:textId="77777777" w:rsidR="003B2F27" w:rsidRPr="00AD29CE" w:rsidRDefault="003B2F27" w:rsidP="00EE54EE">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435C9E55" w14:textId="77777777" w:rsidTr="005B7138">
        <w:tc>
          <w:tcPr>
            <w:tcW w:w="4785" w:type="dxa"/>
          </w:tcPr>
          <w:p w14:paraId="2A58AB1D" w14:textId="77777777" w:rsidR="003B2F27" w:rsidRPr="00AD29CE" w:rsidRDefault="003B2F27" w:rsidP="00EE54EE">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26A92E29" w14:textId="77777777" w:rsidR="003B2F27" w:rsidRPr="00AD29CE" w:rsidRDefault="003B2F27" w:rsidP="00EE54EE">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332E8A3" w14:textId="77777777" w:rsidR="003B2F27" w:rsidRPr="00AD29CE" w:rsidRDefault="003B2F27" w:rsidP="00EE54EE">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6313932C" w14:textId="77777777" w:rsidR="003B2F27" w:rsidRPr="00AD29CE" w:rsidRDefault="003B2F27" w:rsidP="00EE54E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CB9D908" w14:textId="77777777" w:rsidTr="005B7138">
        <w:trPr>
          <w:tblCellSpacing w:w="7" w:type="dxa"/>
          <w:jc w:val="center"/>
        </w:trPr>
        <w:tc>
          <w:tcPr>
            <w:tcW w:w="0" w:type="auto"/>
            <w:vAlign w:val="center"/>
          </w:tcPr>
          <w:p w14:paraId="0101F6A6"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35FF4DA"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3413207"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7290BE4"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E32388C" w14:textId="77777777" w:rsidTr="005B7138">
        <w:trPr>
          <w:tblCellSpacing w:w="7" w:type="dxa"/>
          <w:jc w:val="center"/>
        </w:trPr>
        <w:tc>
          <w:tcPr>
            <w:tcW w:w="0" w:type="auto"/>
            <w:vAlign w:val="center"/>
          </w:tcPr>
          <w:p w14:paraId="10C7F262"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1AA51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DFFA290"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30C69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7179800" w14:textId="77777777" w:rsidTr="005B7138">
        <w:trPr>
          <w:tblCellSpacing w:w="7" w:type="dxa"/>
          <w:jc w:val="center"/>
        </w:trPr>
        <w:tc>
          <w:tcPr>
            <w:tcW w:w="0" w:type="auto"/>
            <w:vAlign w:val="center"/>
          </w:tcPr>
          <w:p w14:paraId="67B03C0E" w14:textId="77777777" w:rsidR="003B2F27" w:rsidRPr="00AD29CE" w:rsidRDefault="003B2F27" w:rsidP="00EE54EE">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6EFCE62F" w14:textId="77777777" w:rsidR="003B2F27" w:rsidRPr="00AD29CE" w:rsidRDefault="003B2F27" w:rsidP="00EE54EE">
            <w:pPr>
              <w:widowControl w:val="0"/>
              <w:rPr>
                <w:rFonts w:ascii="GHEA Grapalat" w:hAnsi="GHEA Grapalat" w:cs="GHEA Grapalat"/>
                <w:color w:val="000000"/>
              </w:rPr>
            </w:pPr>
          </w:p>
        </w:tc>
      </w:tr>
    </w:tbl>
    <w:p w14:paraId="5F2F2CD0" w14:textId="77777777" w:rsidR="003B2F27" w:rsidRPr="00AD29CE" w:rsidRDefault="003B2F27" w:rsidP="00EE54EE">
      <w:pPr>
        <w:widowControl w:val="0"/>
        <w:ind w:left="-142" w:firstLine="142"/>
        <w:jc w:val="center"/>
        <w:rPr>
          <w:rFonts w:ascii="GHEA Grapalat" w:hAnsi="GHEA Grapalat" w:cs="Sylfaen"/>
          <w:b/>
        </w:rPr>
      </w:pPr>
    </w:p>
    <w:p w14:paraId="2FD7084C" w14:textId="77777777" w:rsidR="003B2F27" w:rsidRPr="00AD29CE" w:rsidRDefault="003B2F27" w:rsidP="00EE54EE">
      <w:pPr>
        <w:pStyle w:val="norm"/>
        <w:widowControl w:val="0"/>
        <w:spacing w:line="240" w:lineRule="auto"/>
        <w:ind w:firstLine="284"/>
        <w:jc w:val="center"/>
        <w:rPr>
          <w:rFonts w:ascii="GHEA Grapalat" w:hAnsi="GHEA Grapalat"/>
          <w:b/>
          <w:sz w:val="24"/>
          <w:szCs w:val="24"/>
        </w:rPr>
      </w:pPr>
    </w:p>
    <w:p w14:paraId="67661231" w14:textId="77777777" w:rsidR="008D352C" w:rsidRDefault="008D352C" w:rsidP="00EE54EE">
      <w:pPr>
        <w:widowControl w:val="0"/>
        <w:ind w:left="-142" w:firstLine="142"/>
        <w:jc w:val="center"/>
        <w:rPr>
          <w:rFonts w:ascii="GHEA Grapalat" w:hAnsi="GHEA Grapalat"/>
          <w:i/>
        </w:rPr>
      </w:pPr>
    </w:p>
    <w:p w14:paraId="0B522F99" w14:textId="77777777" w:rsidR="00EF37AB" w:rsidRDefault="00EF37AB" w:rsidP="00EE54EE">
      <w:pPr>
        <w:widowControl w:val="0"/>
        <w:ind w:left="-142" w:firstLine="142"/>
        <w:jc w:val="center"/>
        <w:rPr>
          <w:rFonts w:ascii="GHEA Grapalat" w:hAnsi="GHEA Grapalat"/>
          <w:i/>
        </w:rPr>
      </w:pPr>
    </w:p>
    <w:p w14:paraId="614BBEB1" w14:textId="77777777" w:rsidR="00EF37AB" w:rsidRDefault="00EF37AB" w:rsidP="00EE54EE">
      <w:pPr>
        <w:widowControl w:val="0"/>
        <w:ind w:left="-142" w:firstLine="142"/>
        <w:jc w:val="center"/>
        <w:rPr>
          <w:rFonts w:ascii="GHEA Grapalat" w:hAnsi="GHEA Grapalat"/>
          <w:i/>
        </w:rPr>
      </w:pPr>
    </w:p>
    <w:p w14:paraId="620248E3" w14:textId="77777777" w:rsidR="00EF37AB" w:rsidRDefault="00EF37AB" w:rsidP="00EE54EE">
      <w:pPr>
        <w:widowControl w:val="0"/>
        <w:ind w:left="-142" w:firstLine="142"/>
        <w:jc w:val="center"/>
        <w:rPr>
          <w:rFonts w:ascii="GHEA Grapalat" w:hAnsi="GHEA Grapalat"/>
          <w:i/>
        </w:rPr>
      </w:pPr>
    </w:p>
    <w:p w14:paraId="1C344248" w14:textId="77777777" w:rsidR="00EF37AB" w:rsidRPr="00A33C34" w:rsidRDefault="00EF37AB" w:rsidP="00EF37AB">
      <w:pPr>
        <w:widowControl w:val="0"/>
        <w:jc w:val="right"/>
        <w:rPr>
          <w:rFonts w:ascii="GHEA Grapalat" w:hAnsi="GHEA Grapalat" w:cs="Sylfaen"/>
          <w:i/>
        </w:rPr>
      </w:pPr>
      <w:r w:rsidRPr="00A33C34">
        <w:rPr>
          <w:rFonts w:ascii="GHEA Grapalat" w:hAnsi="GHEA Grapalat"/>
          <w:i/>
        </w:rPr>
        <w:t>Приложение № 4</w:t>
      </w:r>
    </w:p>
    <w:p w14:paraId="1BDF9754" w14:textId="77777777" w:rsidR="00EF37AB" w:rsidRPr="00A33C34" w:rsidRDefault="00EF37AB" w:rsidP="00EF37A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6BBD3CD1" w14:textId="77777777" w:rsidR="00EF37AB" w:rsidRPr="00A33C34" w:rsidRDefault="00EF37AB" w:rsidP="00EF37AB">
      <w:pPr>
        <w:jc w:val="center"/>
        <w:rPr>
          <w:rFonts w:ascii="GHEA Grapalat" w:hAnsi="GHEA Grapalat" w:cs="GHEA Grapalat"/>
        </w:rPr>
      </w:pPr>
    </w:p>
    <w:p w14:paraId="55D30CD2" w14:textId="77777777" w:rsidR="00EF37AB" w:rsidRPr="00A33C34" w:rsidRDefault="00EF37AB" w:rsidP="00EF37AB">
      <w:pPr>
        <w:jc w:val="center"/>
        <w:rPr>
          <w:rFonts w:ascii="GHEA Grapalat" w:hAnsi="GHEA Grapalat" w:cs="GHEA Grapalat"/>
        </w:rPr>
      </w:pPr>
      <w:r w:rsidRPr="00A33C34">
        <w:rPr>
          <w:rFonts w:ascii="GHEA Grapalat" w:hAnsi="GHEA Grapalat" w:cs="GHEA Grapalat"/>
        </w:rPr>
        <w:t>УВЕДОМЛЕНИЕ</w:t>
      </w:r>
    </w:p>
    <w:p w14:paraId="1C9FA789" w14:textId="77777777" w:rsidR="00EF37AB" w:rsidRPr="00A33C34" w:rsidRDefault="00EF37AB" w:rsidP="00EF37AB">
      <w:pPr>
        <w:jc w:val="center"/>
        <w:rPr>
          <w:rFonts w:ascii="GHEA Grapalat" w:hAnsi="GHEA Grapalat" w:cs="GHEA Grapalat"/>
          <w:lang w:val="hy-AM"/>
        </w:rPr>
      </w:pPr>
    </w:p>
    <w:p w14:paraId="33EB050B" w14:textId="77777777" w:rsidR="00EF37AB" w:rsidRPr="00A33C34" w:rsidRDefault="00EF37AB" w:rsidP="00EF37A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5A2D3B68" w14:textId="77777777" w:rsidR="00EF37AB" w:rsidRPr="00A33C34" w:rsidRDefault="00EF37AB" w:rsidP="00EF37A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144CD867" w14:textId="77777777" w:rsidR="00EF37AB" w:rsidRPr="00A33C34" w:rsidRDefault="00EF37AB" w:rsidP="00EF37AB">
      <w:pPr>
        <w:rPr>
          <w:rFonts w:ascii="GHEA Grapalat" w:hAnsi="GHEA Grapalat"/>
          <w:vertAlign w:val="superscript"/>
          <w:lang w:val="es-ES"/>
        </w:rPr>
      </w:pPr>
    </w:p>
    <w:p w14:paraId="6316B62A" w14:textId="77777777" w:rsidR="00EF37AB" w:rsidRPr="00A33C34" w:rsidRDefault="00EF37AB" w:rsidP="00EF37AB">
      <w:pPr>
        <w:pStyle w:val="ListParagraph"/>
        <w:numPr>
          <w:ilvl w:val="0"/>
          <w:numId w:val="41"/>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795765C9" w14:textId="77777777" w:rsidR="00EF37AB" w:rsidRPr="00A33C34" w:rsidRDefault="00EF37AB" w:rsidP="00EF37A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8E8CBE1" w14:textId="77777777" w:rsidR="00EF37AB" w:rsidRPr="00A33C34" w:rsidRDefault="00EF37AB" w:rsidP="00EF37A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05E233F5" w14:textId="77777777" w:rsidR="00EF37AB" w:rsidRPr="00A33C34" w:rsidRDefault="00EF37AB" w:rsidP="00EF37A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1F000D7" w14:textId="77777777" w:rsidR="00EF37AB" w:rsidRPr="00A33C34" w:rsidRDefault="00EF37AB" w:rsidP="00EF37A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F5D12D7" w14:textId="77777777" w:rsidR="00EF37AB" w:rsidRPr="00A33C34" w:rsidRDefault="00EF37AB" w:rsidP="00EF37AB">
      <w:pPr>
        <w:rPr>
          <w:rFonts w:ascii="GHEA Grapalat" w:hAnsi="GHEA Grapalat" w:cs="Sylfaen"/>
          <w:sz w:val="20"/>
          <w:szCs w:val="20"/>
          <w:lang w:val="es-ES"/>
        </w:rPr>
      </w:pPr>
    </w:p>
    <w:p w14:paraId="30A8C109" w14:textId="77777777" w:rsidR="00EF37AB" w:rsidRPr="00A33C34" w:rsidRDefault="00EF37AB" w:rsidP="00EF37AB">
      <w:pPr>
        <w:pStyle w:val="ListParagraph"/>
        <w:numPr>
          <w:ilvl w:val="0"/>
          <w:numId w:val="41"/>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550244B8" w14:textId="77777777" w:rsidR="00EF37AB" w:rsidRPr="00A33C34" w:rsidRDefault="00EF37AB" w:rsidP="00EF37AB">
      <w:pPr>
        <w:jc w:val="center"/>
        <w:rPr>
          <w:rFonts w:ascii="GHEA Grapalat" w:hAnsi="GHEA Grapalat" w:cs="GHEA Grapalat"/>
          <w:lang w:val="es-ES"/>
        </w:rPr>
      </w:pPr>
    </w:p>
    <w:p w14:paraId="53132780" w14:textId="77777777" w:rsidR="00EF37AB" w:rsidRPr="00A33C34" w:rsidRDefault="00EF37AB" w:rsidP="00EF37AB">
      <w:pPr>
        <w:ind w:firstLine="709"/>
        <w:rPr>
          <w:lang w:val="es-ES"/>
        </w:rPr>
      </w:pPr>
    </w:p>
    <w:p w14:paraId="20DF3F7B" w14:textId="77777777" w:rsidR="00EF37AB" w:rsidRPr="00A33C34" w:rsidRDefault="00EF37AB" w:rsidP="00EF37AB">
      <w:pPr>
        <w:ind w:firstLine="709"/>
        <w:rPr>
          <w:lang w:val="es-ES"/>
        </w:rPr>
      </w:pPr>
    </w:p>
    <w:p w14:paraId="2F930D54" w14:textId="77777777" w:rsidR="00EF37AB" w:rsidRPr="00A33C34" w:rsidRDefault="00EF37AB" w:rsidP="00EF37AB">
      <w:pPr>
        <w:ind w:firstLine="709"/>
        <w:rPr>
          <w:lang w:val="es-ES"/>
        </w:rPr>
      </w:pPr>
    </w:p>
    <w:p w14:paraId="37731978" w14:textId="77777777" w:rsidR="00EF37AB" w:rsidRPr="00A33C34" w:rsidRDefault="00EF37AB" w:rsidP="00EF37A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55A4F526" w14:textId="77777777" w:rsidR="00EF37AB" w:rsidRPr="00A33C34" w:rsidRDefault="00EF37AB" w:rsidP="00EF37A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45D8381" w14:textId="77777777" w:rsidR="00EF37AB" w:rsidRPr="00A33C34" w:rsidRDefault="00EF37AB" w:rsidP="00EF37AB">
      <w:pPr>
        <w:jc w:val="right"/>
        <w:rPr>
          <w:rFonts w:ascii="GHEA Grapalat" w:hAnsi="GHEA Grapalat"/>
          <w:sz w:val="20"/>
          <w:lang w:val="hy-AM"/>
        </w:rPr>
      </w:pPr>
      <w:r w:rsidRPr="00A33C34">
        <w:rPr>
          <w:rFonts w:ascii="GHEA Grapalat" w:hAnsi="GHEA Grapalat"/>
          <w:sz w:val="20"/>
          <w:lang w:val="hy-AM"/>
        </w:rPr>
        <w:t xml:space="preserve">    </w:t>
      </w:r>
    </w:p>
    <w:p w14:paraId="028AB765" w14:textId="77777777" w:rsidR="00EF37AB" w:rsidRPr="00A33C34" w:rsidRDefault="00EF37AB" w:rsidP="00EF37A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1EAA54C4" w14:textId="77777777" w:rsidR="00EF37AB" w:rsidRPr="00A33C34" w:rsidRDefault="00EF37AB" w:rsidP="00EF37A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0782AA17" w14:textId="77777777" w:rsidR="00EF37AB" w:rsidRPr="00A33C34" w:rsidRDefault="00EF37AB" w:rsidP="00EF37AB">
      <w:pPr>
        <w:jc w:val="center"/>
        <w:rPr>
          <w:rFonts w:ascii="GHEA Grapalat" w:hAnsi="GHEA Grapalat" w:cs="Sylfaen"/>
          <w:sz w:val="16"/>
          <w:szCs w:val="16"/>
          <w:lang w:val="es-ES"/>
        </w:rPr>
      </w:pPr>
    </w:p>
    <w:p w14:paraId="3AC3F864" w14:textId="77777777" w:rsidR="00EF37AB" w:rsidRPr="00A33C34" w:rsidRDefault="00EF37AB" w:rsidP="00EF37A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4D7853D0" w14:textId="77777777" w:rsidR="00EF37AB" w:rsidRPr="00EF37AB" w:rsidRDefault="00EF37AB" w:rsidP="00EE54EE">
      <w:pPr>
        <w:widowControl w:val="0"/>
        <w:ind w:left="-142" w:firstLine="142"/>
        <w:jc w:val="center"/>
        <w:rPr>
          <w:rFonts w:ascii="GHEA Grapalat" w:hAnsi="GHEA Grapalat"/>
          <w:i/>
        </w:rPr>
      </w:pPr>
    </w:p>
    <w:sectPr w:rsidR="00EF37AB" w:rsidRPr="00EF37AB"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CF63C" w14:textId="77777777" w:rsidR="006135EA" w:rsidRDefault="006135EA">
      <w:r>
        <w:separator/>
      </w:r>
    </w:p>
  </w:endnote>
  <w:endnote w:type="continuationSeparator" w:id="0">
    <w:p w14:paraId="21CE576D" w14:textId="77777777" w:rsidR="006135EA" w:rsidRDefault="0061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491543"/>
      <w:docPartObj>
        <w:docPartGallery w:val="Page Numbers (Bottom of Page)"/>
        <w:docPartUnique/>
      </w:docPartObj>
    </w:sdtPr>
    <w:sdtEndPr>
      <w:rPr>
        <w:rFonts w:ascii="GHEA Grapalat" w:hAnsi="GHEA Grapalat"/>
        <w:sz w:val="24"/>
        <w:szCs w:val="24"/>
      </w:rPr>
    </w:sdtEndPr>
    <w:sdtContent>
      <w:p w14:paraId="1EC39FA6" w14:textId="77777777" w:rsidR="00172C97" w:rsidRPr="00305BEC" w:rsidRDefault="00172C9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720DC">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FD447" w14:textId="77777777" w:rsidR="006135EA" w:rsidRDefault="006135EA">
      <w:r>
        <w:separator/>
      </w:r>
    </w:p>
  </w:footnote>
  <w:footnote w:type="continuationSeparator" w:id="0">
    <w:p w14:paraId="1BB2B104" w14:textId="77777777" w:rsidR="006135EA" w:rsidRDefault="006135EA">
      <w:r>
        <w:continuationSeparator/>
      </w:r>
    </w:p>
  </w:footnote>
  <w:footnote w:id="1">
    <w:p w14:paraId="76EABEB4" w14:textId="77777777" w:rsidR="005957E6" w:rsidRPr="00ED3BA4" w:rsidRDefault="005957E6" w:rsidP="005957E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38318530" w14:textId="77777777" w:rsidR="00172C97" w:rsidRPr="00ED3BA4" w:rsidRDefault="00172C97" w:rsidP="00DC0119">
      <w:pPr>
        <w:pStyle w:val="FootnoteText"/>
        <w:jc w:val="both"/>
        <w:rPr>
          <w:rFonts w:asciiTheme="minorHAnsi" w:hAnsiTheme="minorHAnsi"/>
          <w:i/>
          <w:lang w:val="hy-AM"/>
        </w:rPr>
      </w:pPr>
      <w:r w:rsidRPr="00ED3BA4">
        <w:rPr>
          <w:rFonts w:ascii="GHEA Grapalat" w:hAnsi="GHEA Grapalat"/>
          <w:i/>
        </w:rPr>
        <w:t>",</w:t>
      </w:r>
    </w:p>
  </w:footnote>
  <w:footnote w:id="3">
    <w:p w14:paraId="5ECF5070" w14:textId="77777777" w:rsidR="00172C97" w:rsidRDefault="00172C97" w:rsidP="00720627">
      <w:pPr>
        <w:pStyle w:val="FootnoteText"/>
        <w:jc w:val="both"/>
        <w:rPr>
          <w:rFonts w:asciiTheme="minorHAnsi" w:hAnsiTheme="minorHAnsi"/>
        </w:rPr>
      </w:pPr>
    </w:p>
    <w:p w14:paraId="524DB5E6" w14:textId="77777777" w:rsidR="00172C97" w:rsidRPr="004D0297" w:rsidRDefault="00172C97"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0A4810E6" w14:textId="77777777" w:rsidR="00172C97" w:rsidRPr="004D0297" w:rsidRDefault="00172C97"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BD00F4" w14:textId="77777777" w:rsidR="00172C97" w:rsidRPr="004D0297" w:rsidRDefault="00172C97"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2DA495D" w14:textId="77777777" w:rsidR="00172C97" w:rsidRPr="004D0297" w:rsidRDefault="00172C97"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B3D3B84" w14:textId="77777777" w:rsidR="00172C97" w:rsidRPr="004D0297" w:rsidRDefault="00172C97">
      <w:pPr>
        <w:pStyle w:val="FootnoteText"/>
      </w:pPr>
    </w:p>
  </w:footnote>
  <w:footnote w:id="4">
    <w:p w14:paraId="772122C6" w14:textId="77777777" w:rsidR="00172C97" w:rsidRDefault="00172C97"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4D3FEE74" w14:textId="77777777" w:rsidR="00172C97" w:rsidRDefault="00172C97"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28ABC0F8" w14:textId="77777777" w:rsidR="00172C97" w:rsidRPr="001144D1" w:rsidRDefault="00172C97"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2E0802D9" w14:textId="77777777" w:rsidR="00172C97" w:rsidRPr="00511966" w:rsidRDefault="00172C97"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04620352" w14:textId="77777777" w:rsidR="00172C97" w:rsidRPr="008E4439" w:rsidRDefault="00172C97" w:rsidP="00172C9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F262084" w14:textId="77777777" w:rsidR="00172C97" w:rsidRPr="000811C1" w:rsidRDefault="00172C97" w:rsidP="00172C97">
      <w:pPr>
        <w:pStyle w:val="FootnoteText"/>
        <w:rPr>
          <w:rFonts w:ascii="Sylfaen" w:hAnsi="Sylfaen"/>
          <w:sz w:val="18"/>
          <w:szCs w:val="18"/>
        </w:rPr>
      </w:pPr>
    </w:p>
  </w:footnote>
  <w:footnote w:id="7">
    <w:p w14:paraId="34BA413B" w14:textId="77777777" w:rsidR="00172C97" w:rsidRPr="00A31673" w:rsidRDefault="00172C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1088A26" w14:textId="77777777" w:rsidR="00172C97" w:rsidRDefault="00172C97" w:rsidP="006B3E56">
      <w:pPr>
        <w:jc w:val="both"/>
      </w:pPr>
    </w:p>
    <w:p w14:paraId="0FA88E1A" w14:textId="77777777" w:rsidR="00172C97" w:rsidRPr="008444F1" w:rsidRDefault="00172C97" w:rsidP="006B3E56">
      <w:pPr>
        <w:jc w:val="both"/>
        <w:rPr>
          <w:i/>
        </w:rPr>
      </w:pPr>
    </w:p>
    <w:p w14:paraId="50603B0F" w14:textId="77777777" w:rsidR="00172C97" w:rsidRPr="00B1013B" w:rsidRDefault="00172C97"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6C690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5AA0A2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F85470E" w14:textId="77777777" w:rsidR="00172C97" w:rsidRDefault="00172C97" w:rsidP="006B3E56">
      <w:pPr>
        <w:jc w:val="both"/>
        <w:rPr>
          <w:rFonts w:ascii="GHEA Grapalat" w:hAnsi="GHEA Grapalat"/>
          <w:sz w:val="20"/>
          <w:szCs w:val="20"/>
          <w:lang w:val="af-ZA"/>
        </w:rPr>
      </w:pPr>
    </w:p>
    <w:p w14:paraId="1703DB26" w14:textId="77777777" w:rsidR="00172C97" w:rsidRDefault="00172C97" w:rsidP="006B3E56">
      <w:pPr>
        <w:pStyle w:val="FootnoteText"/>
        <w:rPr>
          <w:rFonts w:asciiTheme="minorHAnsi" w:hAnsiTheme="minorHAnsi"/>
          <w:lang w:val="af-ZA"/>
        </w:rPr>
      </w:pPr>
    </w:p>
  </w:footnote>
  <w:footnote w:id="9">
    <w:p w14:paraId="09FB0C56" w14:textId="77777777" w:rsidR="00172C97" w:rsidRPr="00D3436F" w:rsidRDefault="00172C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F14F650" w14:textId="77777777" w:rsidR="00172C97" w:rsidRPr="00D3436F" w:rsidRDefault="00172C97">
      <w:pPr>
        <w:pStyle w:val="FootnoteText"/>
        <w:rPr>
          <w:lang w:val="es-ES"/>
        </w:rPr>
      </w:pPr>
    </w:p>
  </w:footnote>
  <w:footnote w:id="10">
    <w:p w14:paraId="623A484E" w14:textId="77777777" w:rsidR="00172C97" w:rsidRPr="008842CE" w:rsidRDefault="00172C97" w:rsidP="003D2FE2">
      <w:pPr>
        <w:pStyle w:val="FootnoteText"/>
        <w:jc w:val="both"/>
      </w:pPr>
    </w:p>
  </w:footnote>
  <w:footnote w:id="11">
    <w:p w14:paraId="70F4D23E" w14:textId="77777777" w:rsidR="00172C97" w:rsidRPr="008842CE" w:rsidRDefault="00172C97" w:rsidP="000A214C">
      <w:pPr>
        <w:pStyle w:val="FootnoteText"/>
        <w:jc w:val="both"/>
      </w:pPr>
    </w:p>
  </w:footnote>
  <w:footnote w:id="12">
    <w:p w14:paraId="5161A604" w14:textId="77777777" w:rsidR="00172C97" w:rsidRPr="006F5F33" w:rsidRDefault="00172C97"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7FC3F8F5" w14:textId="77777777" w:rsidR="00564434" w:rsidRPr="006F5F33" w:rsidRDefault="00564434" w:rsidP="00564434">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717B7471" w14:textId="77777777" w:rsidR="00172C97" w:rsidRPr="006F5F33" w:rsidRDefault="00172C97"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14:paraId="282F05C5" w14:textId="77777777" w:rsidR="00172C97" w:rsidRPr="006F5F33" w:rsidRDefault="00172C97"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2EFD0DA4" w14:textId="77777777" w:rsidR="00172C97" w:rsidRPr="009E00B3" w:rsidRDefault="00172C97"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3D011376" w14:textId="77777777" w:rsidR="00172C97" w:rsidRPr="006F225E" w:rsidRDefault="00172C97"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16">
    <w:p w14:paraId="6D546943" w14:textId="77777777" w:rsidR="00172C97" w:rsidRPr="00E40AC8" w:rsidRDefault="00172C9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7">
    <w:p w14:paraId="58FC5064" w14:textId="77777777" w:rsidR="00172C97" w:rsidRPr="00CA2754" w:rsidRDefault="00172C97"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2A4E0B2" w14:textId="77777777" w:rsidR="00172C97" w:rsidRPr="00CA2754" w:rsidRDefault="00172C97" w:rsidP="003B2F27">
      <w:pPr>
        <w:pStyle w:val="FootnoteText"/>
        <w:jc w:val="both"/>
        <w:rPr>
          <w:sz w:val="2"/>
          <w:szCs w:val="2"/>
        </w:rPr>
      </w:pPr>
    </w:p>
  </w:footnote>
  <w:footnote w:id="18">
    <w:p w14:paraId="6A4CFABB" w14:textId="77777777" w:rsidR="00172C97" w:rsidRPr="00CA2754" w:rsidRDefault="00172C97"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A34D2C"/>
    <w:multiLevelType w:val="hybridMultilevel"/>
    <w:tmpl w:val="8B9208E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37B6A3D"/>
    <w:multiLevelType w:val="hybridMultilevel"/>
    <w:tmpl w:val="DC8EDE9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A319DD"/>
    <w:multiLevelType w:val="hybridMultilevel"/>
    <w:tmpl w:val="B91E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4131950">
    <w:abstractNumId w:val="23"/>
  </w:num>
  <w:num w:numId="2" w16cid:durableId="1169633971">
    <w:abstractNumId w:val="12"/>
  </w:num>
  <w:num w:numId="3" w16cid:durableId="731583090">
    <w:abstractNumId w:val="22"/>
  </w:num>
  <w:num w:numId="4" w16cid:durableId="35202546">
    <w:abstractNumId w:val="17"/>
  </w:num>
  <w:num w:numId="5" w16cid:durableId="1549880356">
    <w:abstractNumId w:val="27"/>
  </w:num>
  <w:num w:numId="6" w16cid:durableId="915431264">
    <w:abstractNumId w:val="23"/>
    <w:lvlOverride w:ilvl="0">
      <w:startOverride w:val="1"/>
    </w:lvlOverride>
    <w:lvlOverride w:ilvl="1"/>
    <w:lvlOverride w:ilvl="2"/>
    <w:lvlOverride w:ilvl="3"/>
    <w:lvlOverride w:ilvl="4"/>
    <w:lvlOverride w:ilvl="5"/>
    <w:lvlOverride w:ilvl="6"/>
    <w:lvlOverride w:ilvl="7"/>
    <w:lvlOverride w:ilvl="8"/>
  </w:num>
  <w:num w:numId="7" w16cid:durableId="5629553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94747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307165">
    <w:abstractNumId w:val="19"/>
  </w:num>
  <w:num w:numId="10" w16cid:durableId="707727632">
    <w:abstractNumId w:val="7"/>
  </w:num>
  <w:num w:numId="11" w16cid:durableId="957835285">
    <w:abstractNumId w:val="10"/>
  </w:num>
  <w:num w:numId="12" w16cid:durableId="1039823314">
    <w:abstractNumId w:val="35"/>
  </w:num>
  <w:num w:numId="13" w16cid:durableId="1427072052">
    <w:abstractNumId w:val="30"/>
  </w:num>
  <w:num w:numId="14" w16cid:durableId="663969360">
    <w:abstractNumId w:val="15"/>
  </w:num>
  <w:num w:numId="15" w16cid:durableId="2030639388">
    <w:abstractNumId w:val="33"/>
  </w:num>
  <w:num w:numId="16" w16cid:durableId="2135057951">
    <w:abstractNumId w:val="16"/>
  </w:num>
  <w:num w:numId="17" w16cid:durableId="1799684639">
    <w:abstractNumId w:val="8"/>
  </w:num>
  <w:num w:numId="18" w16cid:durableId="644819958">
    <w:abstractNumId w:val="1"/>
  </w:num>
  <w:num w:numId="19" w16cid:durableId="953101740">
    <w:abstractNumId w:val="18"/>
  </w:num>
  <w:num w:numId="20" w16cid:durableId="968823053">
    <w:abstractNumId w:val="18"/>
  </w:num>
  <w:num w:numId="21" w16cid:durableId="11003748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190678">
    <w:abstractNumId w:val="24"/>
  </w:num>
  <w:num w:numId="23" w16cid:durableId="111287877">
    <w:abstractNumId w:val="9"/>
  </w:num>
  <w:num w:numId="24" w16cid:durableId="597636299">
    <w:abstractNumId w:val="21"/>
  </w:num>
  <w:num w:numId="25" w16cid:durableId="1524706430">
    <w:abstractNumId w:val="14"/>
  </w:num>
  <w:num w:numId="26" w16cid:durableId="1961766354">
    <w:abstractNumId w:val="5"/>
  </w:num>
  <w:num w:numId="27" w16cid:durableId="1431076737">
    <w:abstractNumId w:val="4"/>
  </w:num>
  <w:num w:numId="28" w16cid:durableId="1083379866">
    <w:abstractNumId w:val="0"/>
  </w:num>
  <w:num w:numId="29" w16cid:durableId="657195505">
    <w:abstractNumId w:val="11"/>
  </w:num>
  <w:num w:numId="30" w16cid:durableId="1788894243">
    <w:abstractNumId w:val="29"/>
  </w:num>
  <w:num w:numId="31" w16cid:durableId="1308625730">
    <w:abstractNumId w:val="26"/>
  </w:num>
  <w:num w:numId="32" w16cid:durableId="1775131627">
    <w:abstractNumId w:val="25"/>
  </w:num>
  <w:num w:numId="33" w16cid:durableId="761487756">
    <w:abstractNumId w:val="34"/>
  </w:num>
  <w:num w:numId="34" w16cid:durableId="481969404">
    <w:abstractNumId w:val="28"/>
  </w:num>
  <w:num w:numId="35" w16cid:durableId="1537935011">
    <w:abstractNumId w:val="2"/>
  </w:num>
  <w:num w:numId="36" w16cid:durableId="701517294">
    <w:abstractNumId w:val="13"/>
  </w:num>
  <w:num w:numId="37" w16cid:durableId="704209505">
    <w:abstractNumId w:val="31"/>
  </w:num>
  <w:num w:numId="38" w16cid:durableId="2018772033">
    <w:abstractNumId w:val="32"/>
  </w:num>
  <w:num w:numId="39" w16cid:durableId="1844734847">
    <w:abstractNumId w:val="20"/>
  </w:num>
  <w:num w:numId="40" w16cid:durableId="1120954524">
    <w:abstractNumId w:val="6"/>
  </w:num>
  <w:num w:numId="41" w16cid:durableId="240532953">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6B6A"/>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48A"/>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1742"/>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22D"/>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7B1"/>
    <w:rsid w:val="00077BB9"/>
    <w:rsid w:val="00080C4E"/>
    <w:rsid w:val="00080E73"/>
    <w:rsid w:val="000811C1"/>
    <w:rsid w:val="00081ED3"/>
    <w:rsid w:val="000822C1"/>
    <w:rsid w:val="00082ADC"/>
    <w:rsid w:val="00082DE0"/>
    <w:rsid w:val="00083476"/>
    <w:rsid w:val="00083558"/>
    <w:rsid w:val="0008386A"/>
    <w:rsid w:val="000845F6"/>
    <w:rsid w:val="00084B51"/>
    <w:rsid w:val="00085931"/>
    <w:rsid w:val="000878DB"/>
    <w:rsid w:val="00087A30"/>
    <w:rsid w:val="0009038D"/>
    <w:rsid w:val="00090699"/>
    <w:rsid w:val="000911CA"/>
    <w:rsid w:val="0009215F"/>
    <w:rsid w:val="00092D0A"/>
    <w:rsid w:val="0009321B"/>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37C"/>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414"/>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0AE"/>
    <w:rsid w:val="0011337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7A0"/>
    <w:rsid w:val="00153A85"/>
    <w:rsid w:val="00153B9F"/>
    <w:rsid w:val="00153C87"/>
    <w:rsid w:val="00155668"/>
    <w:rsid w:val="0015583C"/>
    <w:rsid w:val="0015589E"/>
    <w:rsid w:val="00155C35"/>
    <w:rsid w:val="00155CC1"/>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22AD"/>
    <w:rsid w:val="00163324"/>
    <w:rsid w:val="001647D2"/>
    <w:rsid w:val="00164BBC"/>
    <w:rsid w:val="0016519F"/>
    <w:rsid w:val="00166A88"/>
    <w:rsid w:val="001679A6"/>
    <w:rsid w:val="00171E80"/>
    <w:rsid w:val="001720DC"/>
    <w:rsid w:val="001723D6"/>
    <w:rsid w:val="001724D7"/>
    <w:rsid w:val="00172776"/>
    <w:rsid w:val="00172BC4"/>
    <w:rsid w:val="00172C9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BAD"/>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CD3"/>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6E9"/>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130C"/>
    <w:rsid w:val="00232E53"/>
    <w:rsid w:val="00232FE2"/>
    <w:rsid w:val="00233B5F"/>
    <w:rsid w:val="00233BB7"/>
    <w:rsid w:val="0023433D"/>
    <w:rsid w:val="00234B8B"/>
    <w:rsid w:val="00235232"/>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4701E"/>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474"/>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06"/>
    <w:rsid w:val="00282967"/>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570"/>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1C95"/>
    <w:rsid w:val="002B24A4"/>
    <w:rsid w:val="002B24E8"/>
    <w:rsid w:val="002B32D6"/>
    <w:rsid w:val="002B372D"/>
    <w:rsid w:val="002B3E53"/>
    <w:rsid w:val="002B4457"/>
    <w:rsid w:val="002B4FD9"/>
    <w:rsid w:val="002B51FB"/>
    <w:rsid w:val="002B568E"/>
    <w:rsid w:val="002B5F87"/>
    <w:rsid w:val="002B612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DE0"/>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5AC0"/>
    <w:rsid w:val="00316381"/>
    <w:rsid w:val="003163A5"/>
    <w:rsid w:val="003169A4"/>
    <w:rsid w:val="00317BC1"/>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391B"/>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302"/>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53A"/>
    <w:rsid w:val="003B2E7E"/>
    <w:rsid w:val="003B2F27"/>
    <w:rsid w:val="003B3302"/>
    <w:rsid w:val="003B3A13"/>
    <w:rsid w:val="003B3E74"/>
    <w:rsid w:val="003B44B1"/>
    <w:rsid w:val="003B4A74"/>
    <w:rsid w:val="003B585C"/>
    <w:rsid w:val="003B5B5B"/>
    <w:rsid w:val="003B60D5"/>
    <w:rsid w:val="003B644B"/>
    <w:rsid w:val="003B66FB"/>
    <w:rsid w:val="003B6791"/>
    <w:rsid w:val="003B681E"/>
    <w:rsid w:val="003B6B6A"/>
    <w:rsid w:val="003B7086"/>
    <w:rsid w:val="003B72E7"/>
    <w:rsid w:val="003B7D9D"/>
    <w:rsid w:val="003C09CC"/>
    <w:rsid w:val="003C11FC"/>
    <w:rsid w:val="003C1322"/>
    <w:rsid w:val="003C14BE"/>
    <w:rsid w:val="003C1EB1"/>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3D4B"/>
    <w:rsid w:val="003D4E61"/>
    <w:rsid w:val="003D53BF"/>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0C4"/>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3DB"/>
    <w:rsid w:val="00431998"/>
    <w:rsid w:val="004320F2"/>
    <w:rsid w:val="00432FEC"/>
    <w:rsid w:val="00434072"/>
    <w:rsid w:val="0043423F"/>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3DAE"/>
    <w:rsid w:val="00454D73"/>
    <w:rsid w:val="0045525D"/>
    <w:rsid w:val="004553CA"/>
    <w:rsid w:val="0045582A"/>
    <w:rsid w:val="0045669A"/>
    <w:rsid w:val="00456B02"/>
    <w:rsid w:val="0045715B"/>
    <w:rsid w:val="00457745"/>
    <w:rsid w:val="00460CA5"/>
    <w:rsid w:val="00460F6D"/>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29E"/>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13E"/>
    <w:rsid w:val="004B7B69"/>
    <w:rsid w:val="004B7F02"/>
    <w:rsid w:val="004C0E39"/>
    <w:rsid w:val="004C17D2"/>
    <w:rsid w:val="004C1D9B"/>
    <w:rsid w:val="004C217A"/>
    <w:rsid w:val="004C3205"/>
    <w:rsid w:val="004C3803"/>
    <w:rsid w:val="004C4496"/>
    <w:rsid w:val="004C5AE0"/>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F80"/>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50A"/>
    <w:rsid w:val="00511941"/>
    <w:rsid w:val="00511966"/>
    <w:rsid w:val="00511D8D"/>
    <w:rsid w:val="0051223D"/>
    <w:rsid w:val="00512292"/>
    <w:rsid w:val="00512D1F"/>
    <w:rsid w:val="00512DDB"/>
    <w:rsid w:val="00512F01"/>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9FE"/>
    <w:rsid w:val="00561AD9"/>
    <w:rsid w:val="0056235A"/>
    <w:rsid w:val="00562EB1"/>
    <w:rsid w:val="0056331A"/>
    <w:rsid w:val="005639B0"/>
    <w:rsid w:val="00564434"/>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7E6"/>
    <w:rsid w:val="00595DFD"/>
    <w:rsid w:val="005960B4"/>
    <w:rsid w:val="0059636E"/>
    <w:rsid w:val="00596744"/>
    <w:rsid w:val="00596FF8"/>
    <w:rsid w:val="0059705D"/>
    <w:rsid w:val="0059727B"/>
    <w:rsid w:val="005A1236"/>
    <w:rsid w:val="005A2852"/>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C6C2A"/>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5EA"/>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277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53A"/>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48E"/>
    <w:rsid w:val="006B2F02"/>
    <w:rsid w:val="006B336A"/>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24"/>
    <w:rsid w:val="007642C2"/>
    <w:rsid w:val="007646F8"/>
    <w:rsid w:val="00764AA1"/>
    <w:rsid w:val="00764AAD"/>
    <w:rsid w:val="007663F8"/>
    <w:rsid w:val="00766A0B"/>
    <w:rsid w:val="0076763C"/>
    <w:rsid w:val="00767697"/>
    <w:rsid w:val="00767AD3"/>
    <w:rsid w:val="00767B04"/>
    <w:rsid w:val="00770232"/>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5D13"/>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08DD"/>
    <w:rsid w:val="007A12AE"/>
    <w:rsid w:val="007A16FB"/>
    <w:rsid w:val="007A2020"/>
    <w:rsid w:val="007A2E03"/>
    <w:rsid w:val="007A2FC9"/>
    <w:rsid w:val="007A3487"/>
    <w:rsid w:val="007A34A6"/>
    <w:rsid w:val="007A3EE6"/>
    <w:rsid w:val="007A4247"/>
    <w:rsid w:val="007A4351"/>
    <w:rsid w:val="007A4BB9"/>
    <w:rsid w:val="007A59D6"/>
    <w:rsid w:val="007A5F50"/>
    <w:rsid w:val="007A668D"/>
    <w:rsid w:val="007A6841"/>
    <w:rsid w:val="007A695C"/>
    <w:rsid w:val="007A6B70"/>
    <w:rsid w:val="007A7025"/>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244"/>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DB4"/>
    <w:rsid w:val="00807F1E"/>
    <w:rsid w:val="00807F3B"/>
    <w:rsid w:val="00807FD0"/>
    <w:rsid w:val="008105B4"/>
    <w:rsid w:val="008106C0"/>
    <w:rsid w:val="00811D16"/>
    <w:rsid w:val="0081357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476"/>
    <w:rsid w:val="00824F68"/>
    <w:rsid w:val="008258A1"/>
    <w:rsid w:val="0082598E"/>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8B"/>
    <w:rsid w:val="008568E9"/>
    <w:rsid w:val="00857BF8"/>
    <w:rsid w:val="0086004A"/>
    <w:rsid w:val="008601B2"/>
    <w:rsid w:val="008602B6"/>
    <w:rsid w:val="0086059D"/>
    <w:rsid w:val="00860B3B"/>
    <w:rsid w:val="008617BA"/>
    <w:rsid w:val="00861BEB"/>
    <w:rsid w:val="00861EC8"/>
    <w:rsid w:val="00862230"/>
    <w:rsid w:val="008626E5"/>
    <w:rsid w:val="00862896"/>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EDB"/>
    <w:rsid w:val="00893F09"/>
    <w:rsid w:val="00895E05"/>
    <w:rsid w:val="00895E2E"/>
    <w:rsid w:val="00896212"/>
    <w:rsid w:val="0089622B"/>
    <w:rsid w:val="008963C1"/>
    <w:rsid w:val="00896485"/>
    <w:rsid w:val="00896AAF"/>
    <w:rsid w:val="00897024"/>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27"/>
    <w:rsid w:val="008B4DB1"/>
    <w:rsid w:val="008B4FDA"/>
    <w:rsid w:val="008B6827"/>
    <w:rsid w:val="008B6D0D"/>
    <w:rsid w:val="008B7378"/>
    <w:rsid w:val="008B73CD"/>
    <w:rsid w:val="008B7BE2"/>
    <w:rsid w:val="008C0485"/>
    <w:rsid w:val="008C0D66"/>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2B37"/>
    <w:rsid w:val="008E3117"/>
    <w:rsid w:val="008E31E4"/>
    <w:rsid w:val="008E3307"/>
    <w:rsid w:val="008E3548"/>
    <w:rsid w:val="008E38E6"/>
    <w:rsid w:val="008E3B1B"/>
    <w:rsid w:val="008E3C53"/>
    <w:rsid w:val="008E4010"/>
    <w:rsid w:val="008E4013"/>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2650"/>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37FE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8FF"/>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0AB"/>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00A"/>
    <w:rsid w:val="009911A0"/>
    <w:rsid w:val="009918C0"/>
    <w:rsid w:val="009924E6"/>
    <w:rsid w:val="0099287D"/>
    <w:rsid w:val="00993191"/>
    <w:rsid w:val="00993891"/>
    <w:rsid w:val="00993B16"/>
    <w:rsid w:val="00993B84"/>
    <w:rsid w:val="00994A77"/>
    <w:rsid w:val="00994DBF"/>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2FF"/>
    <w:rsid w:val="009B6D58"/>
    <w:rsid w:val="009B7A85"/>
    <w:rsid w:val="009C0933"/>
    <w:rsid w:val="009C0ABA"/>
    <w:rsid w:val="009C1A9B"/>
    <w:rsid w:val="009C1D0F"/>
    <w:rsid w:val="009C3A21"/>
    <w:rsid w:val="009C3B73"/>
    <w:rsid w:val="009C3EC5"/>
    <w:rsid w:val="009C5388"/>
    <w:rsid w:val="009C5A1D"/>
    <w:rsid w:val="009C5D65"/>
    <w:rsid w:val="009C6103"/>
    <w:rsid w:val="009C7913"/>
    <w:rsid w:val="009C7FDB"/>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2AC"/>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566"/>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47A8D"/>
    <w:rsid w:val="00A5016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46E0"/>
    <w:rsid w:val="00A65307"/>
    <w:rsid w:val="00A65C38"/>
    <w:rsid w:val="00A6609C"/>
    <w:rsid w:val="00A660E4"/>
    <w:rsid w:val="00A66431"/>
    <w:rsid w:val="00A6756D"/>
    <w:rsid w:val="00A677CD"/>
    <w:rsid w:val="00A67EAC"/>
    <w:rsid w:val="00A70355"/>
    <w:rsid w:val="00A705D7"/>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B16"/>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3BE0"/>
    <w:rsid w:val="00AE4008"/>
    <w:rsid w:val="00AE43E4"/>
    <w:rsid w:val="00AE4D77"/>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B70"/>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7F0"/>
    <w:rsid w:val="00B66AB9"/>
    <w:rsid w:val="00B66C0B"/>
    <w:rsid w:val="00B67CCD"/>
    <w:rsid w:val="00B67E5B"/>
    <w:rsid w:val="00B70356"/>
    <w:rsid w:val="00B70DF8"/>
    <w:rsid w:val="00B711C6"/>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126"/>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070"/>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5A74"/>
    <w:rsid w:val="00C061D3"/>
    <w:rsid w:val="00C061DC"/>
    <w:rsid w:val="00C06409"/>
    <w:rsid w:val="00C07F24"/>
    <w:rsid w:val="00C11C6B"/>
    <w:rsid w:val="00C122A6"/>
    <w:rsid w:val="00C132F1"/>
    <w:rsid w:val="00C1343C"/>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46C"/>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D6B"/>
    <w:rsid w:val="00C67E80"/>
    <w:rsid w:val="00C67FAB"/>
    <w:rsid w:val="00C7001C"/>
    <w:rsid w:val="00C706F4"/>
    <w:rsid w:val="00C70C1A"/>
    <w:rsid w:val="00C70D4B"/>
    <w:rsid w:val="00C71E26"/>
    <w:rsid w:val="00C72606"/>
    <w:rsid w:val="00C7261B"/>
    <w:rsid w:val="00C72D0E"/>
    <w:rsid w:val="00C72E21"/>
    <w:rsid w:val="00C73E62"/>
    <w:rsid w:val="00C743CA"/>
    <w:rsid w:val="00C7485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3D9"/>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0CA7"/>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75F"/>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64A"/>
    <w:rsid w:val="00CD7A4F"/>
    <w:rsid w:val="00CE081E"/>
    <w:rsid w:val="00CE0D95"/>
    <w:rsid w:val="00CE10B2"/>
    <w:rsid w:val="00CE2264"/>
    <w:rsid w:val="00CE2382"/>
    <w:rsid w:val="00CE3C86"/>
    <w:rsid w:val="00CE4D1D"/>
    <w:rsid w:val="00CE4E83"/>
    <w:rsid w:val="00CE56FD"/>
    <w:rsid w:val="00CE5FB2"/>
    <w:rsid w:val="00CE70C4"/>
    <w:rsid w:val="00CE79AF"/>
    <w:rsid w:val="00CE7B83"/>
    <w:rsid w:val="00CE7BF1"/>
    <w:rsid w:val="00CF05EC"/>
    <w:rsid w:val="00CF0D0D"/>
    <w:rsid w:val="00CF1653"/>
    <w:rsid w:val="00CF1742"/>
    <w:rsid w:val="00CF2304"/>
    <w:rsid w:val="00CF2692"/>
    <w:rsid w:val="00CF286A"/>
    <w:rsid w:val="00CF301E"/>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4A03"/>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7E8"/>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857"/>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51E"/>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119"/>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820"/>
    <w:rsid w:val="00DE1D22"/>
    <w:rsid w:val="00DE24EF"/>
    <w:rsid w:val="00DE26DA"/>
    <w:rsid w:val="00DE26E4"/>
    <w:rsid w:val="00DE3538"/>
    <w:rsid w:val="00DE3C28"/>
    <w:rsid w:val="00DE4A78"/>
    <w:rsid w:val="00DE4F8A"/>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6F10"/>
    <w:rsid w:val="00E17450"/>
    <w:rsid w:val="00E17B7F"/>
    <w:rsid w:val="00E20011"/>
    <w:rsid w:val="00E207EB"/>
    <w:rsid w:val="00E20A27"/>
    <w:rsid w:val="00E20B3E"/>
    <w:rsid w:val="00E20E95"/>
    <w:rsid w:val="00E21282"/>
    <w:rsid w:val="00E21547"/>
    <w:rsid w:val="00E21B4C"/>
    <w:rsid w:val="00E2217F"/>
    <w:rsid w:val="00E222A7"/>
    <w:rsid w:val="00E22C7F"/>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B79"/>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3D7"/>
    <w:rsid w:val="00E558EA"/>
    <w:rsid w:val="00E55EBF"/>
    <w:rsid w:val="00E56E9B"/>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C06"/>
    <w:rsid w:val="00E72207"/>
    <w:rsid w:val="00E739BE"/>
    <w:rsid w:val="00E73B01"/>
    <w:rsid w:val="00E7424B"/>
    <w:rsid w:val="00E74264"/>
    <w:rsid w:val="00E749B7"/>
    <w:rsid w:val="00E74BF6"/>
    <w:rsid w:val="00E74F86"/>
    <w:rsid w:val="00E7522C"/>
    <w:rsid w:val="00E752B6"/>
    <w:rsid w:val="00E752E5"/>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5FE5"/>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1E4"/>
    <w:rsid w:val="00EE54EE"/>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7AB"/>
    <w:rsid w:val="00EF548A"/>
    <w:rsid w:val="00EF5F81"/>
    <w:rsid w:val="00EF6281"/>
    <w:rsid w:val="00EF6526"/>
    <w:rsid w:val="00EF7868"/>
    <w:rsid w:val="00F00004"/>
    <w:rsid w:val="00F00565"/>
    <w:rsid w:val="00F00C96"/>
    <w:rsid w:val="00F01964"/>
    <w:rsid w:val="00F01D1E"/>
    <w:rsid w:val="00F02508"/>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606"/>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155C"/>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7"/>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971"/>
    <w:rsid w:val="00F95BB0"/>
    <w:rsid w:val="00F95C69"/>
    <w:rsid w:val="00F95E94"/>
    <w:rsid w:val="00F96993"/>
    <w:rsid w:val="00F97093"/>
    <w:rsid w:val="00F9791A"/>
    <w:rsid w:val="00F97D3E"/>
    <w:rsid w:val="00FA0212"/>
    <w:rsid w:val="00FA0254"/>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3F1"/>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D7BD5"/>
    <w:rsid w:val="00FE0498"/>
    <w:rsid w:val="00FE0FD2"/>
    <w:rsid w:val="00FE1316"/>
    <w:rsid w:val="00FE1A1F"/>
    <w:rsid w:val="00FE1FAB"/>
    <w:rsid w:val="00FE2378"/>
    <w:rsid w:val="00FE2AA4"/>
    <w:rsid w:val="00FE2CFD"/>
    <w:rsid w:val="00FE2DB6"/>
    <w:rsid w:val="00FE314C"/>
    <w:rsid w:val="00FE3EB8"/>
    <w:rsid w:val="00FE449E"/>
    <w:rsid w:val="00FE49C7"/>
    <w:rsid w:val="00FE54DC"/>
    <w:rsid w:val="00FE5743"/>
    <w:rsid w:val="00FE6887"/>
    <w:rsid w:val="00FE6C2A"/>
    <w:rsid w:val="00FE76B9"/>
    <w:rsid w:val="00FE7898"/>
    <w:rsid w:val="00FF0766"/>
    <w:rsid w:val="00FF0775"/>
    <w:rsid w:val="00FF0FE2"/>
    <w:rsid w:val="00FF1138"/>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21ADF"/>
  <w15:docId w15:val="{E640E52E-30B4-484F-9280-0C7DDD1A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CE79AF"/>
    <w:rPr>
      <w:color w:val="605E5C"/>
      <w:shd w:val="clear" w:color="auto" w:fill="E1DFDD"/>
    </w:rPr>
  </w:style>
  <w:style w:type="character" w:customStyle="1" w:styleId="ezkurwreuab5ozgtqnkl">
    <w:name w:val="ezkurwreuab5ozgtqnkl"/>
    <w:basedOn w:val="DefaultParagraphFont"/>
    <w:rsid w:val="00EF3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0899C-BE8C-4463-9206-A271F7A1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2759</TotalTime>
  <Pages>76</Pages>
  <Words>20923</Words>
  <Characters>119263</Characters>
  <Application>Microsoft Office Word</Application>
  <DocSecurity>0</DocSecurity>
  <Lines>993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139907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1789</cp:revision>
  <cp:lastPrinted>2018-02-16T07:12:00Z</cp:lastPrinted>
  <dcterms:created xsi:type="dcterms:W3CDTF">2019-10-28T07:04:00Z</dcterms:created>
  <dcterms:modified xsi:type="dcterms:W3CDTF">2026-02-05T08:43:00Z</dcterms:modified>
</cp:coreProperties>
</file>